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0B" w:rsidRPr="0033687D" w:rsidRDefault="00435F0B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01</w:t>
      </w:r>
    </w:p>
    <w:p w:rsidR="00435F0B" w:rsidRPr="0033687D" w:rsidRDefault="00435F0B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Oáp~~~</w:t>
      </w:r>
    </w:p>
    <w:p w:rsidR="00435F0B" w:rsidRPr="0033687D" w:rsidRDefault="00435F0B" w:rsidP="00435F0B">
      <w:pPr>
        <w:ind w:left="720" w:firstLine="720"/>
        <w:rPr>
          <w:rFonts w:ascii="Arial" w:hAnsi="Arial" w:cs="Arial"/>
        </w:rPr>
      </w:pPr>
      <w:del w:id="0" w:author="Quoc Phong" w:date="2012-12-07T16:05:00Z">
        <w:r w:rsidRPr="0033687D" w:rsidDel="00105477">
          <w:rPr>
            <w:rFonts w:ascii="Arial" w:hAnsi="Arial" w:cs="Arial"/>
          </w:rPr>
          <w:delText>Hmm</w:delText>
        </w:r>
      </w:del>
      <w:ins w:id="1" w:author="Quoc Phong" w:date="2012-12-07T16:05:00Z">
        <w:r w:rsidR="00105477">
          <w:rPr>
            <w:rFonts w:ascii="Arial" w:hAnsi="Arial" w:cs="Arial"/>
          </w:rPr>
          <w:t>Ưm</w:t>
        </w:r>
      </w:ins>
      <w:r w:rsidRPr="0033687D">
        <w:rPr>
          <w:rFonts w:ascii="Arial" w:hAnsi="Arial" w:cs="Arial"/>
        </w:rPr>
        <w:t>~~</w:t>
      </w:r>
    </w:p>
    <w:p w:rsidR="00435F0B" w:rsidRPr="0033687D" w:rsidRDefault="00435F0B" w:rsidP="00435F0B">
      <w:pPr>
        <w:ind w:left="720" w:firstLine="720"/>
        <w:rPr>
          <w:rFonts w:ascii="Arial" w:hAnsi="Arial" w:cs="Arial"/>
        </w:rPr>
      </w:pPr>
      <w:r w:rsidRPr="0033687D">
        <w:rPr>
          <w:rFonts w:ascii="Arial" w:hAnsi="Arial" w:cs="Arial"/>
        </w:rPr>
        <w:t>A phải rồi</w:t>
      </w:r>
    </w:p>
    <w:p w:rsidR="00435F0B" w:rsidRPr="0033687D" w:rsidRDefault="00435F0B" w:rsidP="00435F0B">
      <w:pPr>
        <w:ind w:left="720" w:firstLine="720"/>
        <w:rPr>
          <w:rFonts w:ascii="Arial" w:hAnsi="Arial" w:cs="Arial"/>
        </w:rPr>
      </w:pPr>
      <w:r w:rsidRPr="0033687D">
        <w:rPr>
          <w:rFonts w:ascii="Arial" w:hAnsi="Arial" w:cs="Arial"/>
        </w:rPr>
        <w:t>Mình....</w:t>
      </w:r>
    </w:p>
    <w:p w:rsidR="00435F0B" w:rsidRDefault="00435F0B" w:rsidP="00435F0B">
      <w:pPr>
        <w:ind w:left="1440"/>
        <w:rPr>
          <w:ins w:id="2" w:author="Quoc Phong" w:date="2012-12-07T16:18:00Z"/>
          <w:rFonts w:ascii="Arial" w:hAnsi="Arial" w:cs="Arial"/>
        </w:rPr>
      </w:pPr>
      <w:proofErr w:type="gramStart"/>
      <w:r w:rsidRPr="0033687D">
        <w:rPr>
          <w:rFonts w:ascii="Arial" w:hAnsi="Arial" w:cs="Arial"/>
        </w:rPr>
        <w:t>Đang yêu.</w:t>
      </w:r>
      <w:proofErr w:type="gramEnd"/>
    </w:p>
    <w:p w:rsidR="000A7834" w:rsidRPr="0033687D" w:rsidRDefault="000A7834" w:rsidP="00435F0B">
      <w:pPr>
        <w:ind w:left="1440"/>
        <w:rPr>
          <w:rFonts w:ascii="Arial" w:hAnsi="Arial" w:cs="Arial"/>
        </w:rPr>
      </w:pPr>
    </w:p>
    <w:p w:rsidR="00E44B3E" w:rsidRPr="0033687D" w:rsidRDefault="0066608D" w:rsidP="00435F0B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02</w:t>
      </w:r>
    </w:p>
    <w:p w:rsidR="0066608D" w:rsidRDefault="0066608D">
      <w:pPr>
        <w:rPr>
          <w:ins w:id="3" w:author="Quoc Phong" w:date="2012-12-07T16:18:00Z"/>
          <w:rFonts w:ascii="Arial" w:hAnsi="Arial" w:cs="Arial"/>
        </w:rPr>
      </w:pPr>
      <w:r w:rsidRPr="0033687D">
        <w:rPr>
          <w:rFonts w:ascii="Arial" w:hAnsi="Arial" w:cs="Arial"/>
        </w:rPr>
        <w:t>Chuyện thứ 51: Từ bây giờ</w:t>
      </w:r>
    </w:p>
    <w:p w:rsidR="000A7834" w:rsidRPr="0033687D" w:rsidRDefault="000A7834">
      <w:pPr>
        <w:rPr>
          <w:rFonts w:ascii="Arial" w:hAnsi="Arial" w:cs="Arial"/>
        </w:rPr>
      </w:pPr>
    </w:p>
    <w:p w:rsidR="0066608D" w:rsidRPr="0033687D" w:rsidRDefault="0066608D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03</w:t>
      </w:r>
    </w:p>
    <w:p w:rsidR="0066608D" w:rsidRDefault="0066608D">
      <w:pPr>
        <w:rPr>
          <w:ins w:id="4" w:author="Quoc Phong" w:date="2012-12-07T16:18:00Z"/>
          <w:rFonts w:ascii="Arial" w:hAnsi="Arial" w:cs="Arial"/>
        </w:rPr>
      </w:pPr>
      <w:r w:rsidRPr="0033687D">
        <w:rPr>
          <w:rFonts w:ascii="Arial" w:hAnsi="Arial" w:cs="Arial"/>
        </w:rPr>
        <w:t>Box:</w:t>
      </w:r>
      <w:r w:rsidRPr="0033687D">
        <w:rPr>
          <w:rFonts w:ascii="Arial" w:hAnsi="Arial" w:cs="Arial"/>
        </w:rPr>
        <w:tab/>
        <w:t>Nghe nói là</w:t>
      </w:r>
    </w:p>
    <w:p w:rsidR="000A7834" w:rsidRPr="0033687D" w:rsidRDefault="000A7834">
      <w:pPr>
        <w:rPr>
          <w:rFonts w:ascii="Arial" w:hAnsi="Arial" w:cs="Arial"/>
        </w:rPr>
      </w:pPr>
    </w:p>
    <w:p w:rsidR="0066608D" w:rsidRPr="0033687D" w:rsidRDefault="0066608D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Khi yêu</w:t>
      </w:r>
    </w:p>
    <w:p w:rsidR="0066608D" w:rsidRDefault="0066608D">
      <w:pPr>
        <w:rPr>
          <w:ins w:id="5" w:author="Quoc Phong" w:date="2012-12-07T16:19:00Z"/>
          <w:rFonts w:ascii="Arial" w:hAnsi="Arial" w:cs="Arial"/>
        </w:rPr>
      </w:pPr>
      <w:r w:rsidRPr="0033687D">
        <w:rPr>
          <w:rFonts w:ascii="Arial" w:hAnsi="Arial" w:cs="Arial"/>
        </w:rPr>
        <w:tab/>
        <w:t>Con người ta sẽ thấy thế giới thay đổi.</w:t>
      </w:r>
    </w:p>
    <w:p w:rsidR="000A7834" w:rsidRPr="0033687D" w:rsidRDefault="000A7834">
      <w:pPr>
        <w:rPr>
          <w:rFonts w:ascii="Arial" w:hAnsi="Arial" w:cs="Arial"/>
        </w:rPr>
      </w:pPr>
    </w:p>
    <w:p w:rsidR="0066608D" w:rsidRPr="0033687D" w:rsidRDefault="00435F0B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Tsugumi!</w:t>
      </w:r>
    </w:p>
    <w:p w:rsidR="00435F0B" w:rsidRPr="0033687D" w:rsidRDefault="00435F0B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del w:id="6" w:author="Quoc Phong" w:date="2012-12-07T16:19:00Z">
        <w:r w:rsidRPr="0033687D" w:rsidDel="000A7834">
          <w:rPr>
            <w:rFonts w:ascii="Arial" w:hAnsi="Arial" w:cs="Arial"/>
          </w:rPr>
          <w:delText xml:space="preserve">Tớ </w:delText>
        </w:r>
      </w:del>
      <w:ins w:id="7" w:author="Quoc Phong" w:date="2012-12-07T16:19:00Z">
        <w:r w:rsidR="000A7834">
          <w:rPr>
            <w:rFonts w:ascii="Arial" w:hAnsi="Arial" w:cs="Arial"/>
          </w:rPr>
          <w:t xml:space="preserve">Tôi </w:t>
        </w:r>
      </w:ins>
      <w:r w:rsidRPr="0033687D">
        <w:rPr>
          <w:rFonts w:ascii="Arial" w:hAnsi="Arial" w:cs="Arial"/>
        </w:rPr>
        <w:t>đi trước nhé!</w:t>
      </w:r>
    </w:p>
    <w:p w:rsidR="00435F0B" w:rsidRDefault="00435F0B">
      <w:pPr>
        <w:rPr>
          <w:ins w:id="8" w:author="Quoc Phong" w:date="2012-12-07T16:19:00Z"/>
          <w:rFonts w:ascii="Arial" w:hAnsi="Arial" w:cs="Arial"/>
        </w:rPr>
      </w:pPr>
      <w:r w:rsidRPr="0033687D">
        <w:rPr>
          <w:rFonts w:ascii="Arial" w:hAnsi="Arial" w:cs="Arial"/>
        </w:rPr>
        <w:t>Tsugumi:</w:t>
      </w:r>
      <w:r w:rsidRPr="0033687D">
        <w:rPr>
          <w:rFonts w:ascii="Arial" w:hAnsi="Arial" w:cs="Arial"/>
        </w:rPr>
        <w:tab/>
        <w:t>Vâng!</w:t>
      </w:r>
    </w:p>
    <w:p w:rsidR="000A7834" w:rsidRPr="0033687D" w:rsidRDefault="000A7834">
      <w:pPr>
        <w:rPr>
          <w:rFonts w:ascii="Arial" w:hAnsi="Arial" w:cs="Arial"/>
        </w:rPr>
      </w:pPr>
    </w:p>
    <w:p w:rsidR="00435F0B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04</w:t>
      </w:r>
    </w:p>
    <w:p w:rsidR="00435F0B" w:rsidRPr="0033687D" w:rsidRDefault="00435F0B">
      <w:pPr>
        <w:rPr>
          <w:rFonts w:ascii="Arial" w:hAnsi="Arial" w:cs="Arial"/>
        </w:rPr>
      </w:pPr>
      <w:r w:rsidRPr="0033687D">
        <w:rPr>
          <w:rFonts w:ascii="Arial" w:hAnsi="Arial" w:cs="Arial"/>
        </w:rPr>
        <w:t>Box:</w:t>
      </w:r>
      <w:r w:rsidRPr="0033687D">
        <w:rPr>
          <w:rFonts w:ascii="Arial" w:hAnsi="Arial" w:cs="Arial"/>
        </w:rPr>
        <w:tab/>
        <w:t>Nhưng với mình</w:t>
      </w:r>
    </w:p>
    <w:p w:rsidR="00435F0B" w:rsidRDefault="00435F0B">
      <w:pPr>
        <w:rPr>
          <w:ins w:id="9" w:author="Quoc Phong" w:date="2012-12-07T16:20:00Z"/>
          <w:rFonts w:ascii="Arial" w:hAnsi="Arial" w:cs="Arial"/>
        </w:rPr>
      </w:pPr>
      <w:r w:rsidRPr="0033687D">
        <w:rPr>
          <w:rFonts w:ascii="Arial" w:hAnsi="Arial" w:cs="Arial"/>
        </w:rPr>
        <w:tab/>
        <w:t>Có lẽ lại chẳng thay đổi gì mấy</w:t>
      </w:r>
    </w:p>
    <w:p w:rsidR="000A7834" w:rsidRPr="0033687D" w:rsidRDefault="000A7834">
      <w:pPr>
        <w:rPr>
          <w:rFonts w:ascii="Arial" w:hAnsi="Arial" w:cs="Arial"/>
        </w:rPr>
      </w:pPr>
    </w:p>
    <w:p w:rsidR="006B5775" w:rsidRPr="0033687D" w:rsidRDefault="006B5775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 xml:space="preserve">Chào buổi sáng </w:t>
      </w:r>
      <w:r w:rsidR="00774D4A" w:rsidRPr="0033687D">
        <w:rPr>
          <w:rFonts w:ascii="Arial" w:hAnsi="Arial" w:cs="Arial"/>
        </w:rPr>
        <w:t>đồ xấu xí</w:t>
      </w:r>
    </w:p>
    <w:p w:rsidR="006B5775" w:rsidRDefault="006B5775">
      <w:pPr>
        <w:rPr>
          <w:ins w:id="10" w:author="Quoc Phong" w:date="2012-12-07T16:20:00Z"/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Raku:</w:t>
      </w:r>
      <w:r w:rsidRPr="0033687D">
        <w:rPr>
          <w:rFonts w:ascii="Arial" w:hAnsi="Arial" w:cs="Arial"/>
        </w:rPr>
        <w:tab/>
      </w:r>
      <w:del w:id="11" w:author="Quoc Phong" w:date="2012-12-07T16:20:00Z">
        <w:r w:rsidRPr="0033687D" w:rsidDel="000A7834">
          <w:rPr>
            <w:rFonts w:ascii="Arial" w:hAnsi="Arial" w:cs="Arial"/>
          </w:rPr>
          <w:delText>Gặc</w:delText>
        </w:r>
      </w:del>
      <w:ins w:id="12" w:author="Quoc Phong" w:date="2012-12-07T16:20:00Z">
        <w:r w:rsidR="000A7834">
          <w:rPr>
            <w:rFonts w:ascii="Arial" w:hAnsi="Arial" w:cs="Arial"/>
          </w:rPr>
          <w:t>Oáp</w:t>
        </w:r>
      </w:ins>
    </w:p>
    <w:p w:rsidR="000A7834" w:rsidRPr="0033687D" w:rsidRDefault="000A7834">
      <w:pPr>
        <w:rPr>
          <w:rFonts w:ascii="Arial" w:hAnsi="Arial" w:cs="Arial"/>
        </w:rPr>
      </w:pPr>
    </w:p>
    <w:p w:rsidR="006B5775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05</w:t>
      </w:r>
    </w:p>
    <w:p w:rsidR="006B5775" w:rsidRDefault="006B5775">
      <w:pPr>
        <w:rPr>
          <w:ins w:id="13" w:author="Quoc Phong" w:date="2012-12-07T16:20:00Z"/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 xml:space="preserve">Vừa sáng ra đã </w:t>
      </w:r>
      <w:proofErr w:type="gramStart"/>
      <w:r w:rsidRPr="0033687D">
        <w:rPr>
          <w:rFonts w:ascii="Arial" w:hAnsi="Arial" w:cs="Arial"/>
        </w:rPr>
        <w:t>ăn</w:t>
      </w:r>
      <w:proofErr w:type="gramEnd"/>
      <w:r w:rsidRPr="0033687D">
        <w:rPr>
          <w:rFonts w:ascii="Arial" w:hAnsi="Arial" w:cs="Arial"/>
        </w:rPr>
        <w:t xml:space="preserve"> nói thế </w:t>
      </w:r>
      <w:del w:id="14" w:author="Quoc Phong" w:date="2012-12-07T16:20:00Z">
        <w:r w:rsidRPr="0033687D" w:rsidDel="000A7834">
          <w:rPr>
            <w:rFonts w:ascii="Arial" w:hAnsi="Arial" w:cs="Arial"/>
          </w:rPr>
          <w:delText>đó hả</w:delText>
        </w:r>
      </w:del>
      <w:ins w:id="15" w:author="Quoc Phong" w:date="2012-12-07T16:20:00Z">
        <w:r w:rsidR="000A7834">
          <w:rPr>
            <w:rFonts w:ascii="Arial" w:hAnsi="Arial" w:cs="Arial"/>
          </w:rPr>
          <w:t>rồi</w:t>
        </w:r>
      </w:ins>
      <w:r w:rsidRPr="0033687D">
        <w:rPr>
          <w:rFonts w:ascii="Arial" w:hAnsi="Arial" w:cs="Arial"/>
        </w:rPr>
        <w:t>...</w:t>
      </w:r>
    </w:p>
    <w:p w:rsidR="000A7834" w:rsidRPr="0033687D" w:rsidDel="000A7834" w:rsidRDefault="000A7834">
      <w:pPr>
        <w:rPr>
          <w:del w:id="16" w:author="Quoc Phong" w:date="2012-12-07T16:20:00Z"/>
          <w:rFonts w:ascii="Arial" w:hAnsi="Arial" w:cs="Arial"/>
        </w:rPr>
      </w:pPr>
    </w:p>
    <w:p w:rsidR="006B5775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Chứ đứng ngáp thế thì hay lắm à.</w:t>
      </w:r>
    </w:p>
    <w:p w:rsidR="00774D4A" w:rsidRDefault="00774D4A">
      <w:pPr>
        <w:rPr>
          <w:ins w:id="17" w:author="Quoc Phong" w:date="2012-12-07T16:20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Khó coi</w:t>
      </w:r>
      <w:ins w:id="18" w:author="Quoc Phong" w:date="2012-12-07T16:20:00Z">
        <w:r w:rsidR="000A7834">
          <w:rPr>
            <w:rFonts w:ascii="Arial" w:hAnsi="Arial" w:cs="Arial"/>
          </w:rPr>
          <w:t xml:space="preserve"> quá đi</w:t>
        </w:r>
      </w:ins>
      <w:r w:rsidRPr="0033687D">
        <w:rPr>
          <w:rFonts w:ascii="Arial" w:hAnsi="Arial" w:cs="Arial"/>
        </w:rPr>
        <w:t>.</w:t>
      </w:r>
      <w:proofErr w:type="gramEnd"/>
    </w:p>
    <w:p w:rsidR="000A7834" w:rsidRPr="0033687D" w:rsidRDefault="000A7834">
      <w:pPr>
        <w:rPr>
          <w:rFonts w:ascii="Arial" w:hAnsi="Arial" w:cs="Arial"/>
        </w:rPr>
      </w:pPr>
    </w:p>
    <w:p w:rsidR="00774D4A" w:rsidRDefault="00774D4A">
      <w:pPr>
        <w:rPr>
          <w:ins w:id="19" w:author="Quoc Phong" w:date="2012-12-07T16:20:00Z"/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Ơ.</w:t>
      </w:r>
    </w:p>
    <w:p w:rsidR="000A7834" w:rsidRPr="0033687D" w:rsidRDefault="000A7834">
      <w:pPr>
        <w:rPr>
          <w:rFonts w:ascii="Arial" w:hAnsi="Arial" w:cs="Arial"/>
        </w:rPr>
      </w:pPr>
    </w:p>
    <w:p w:rsidR="00774D4A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Hử</w:t>
      </w:r>
    </w:p>
    <w:p w:rsidR="00774D4A" w:rsidRDefault="00774D4A">
      <w:pPr>
        <w:rPr>
          <w:ins w:id="20" w:author="Quoc Phong" w:date="2012-12-07T16:29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 xml:space="preserve">Sao </w:t>
      </w:r>
      <w:del w:id="21" w:author="Quoc Phong" w:date="2012-12-07T16:29:00Z">
        <w:r w:rsidRPr="0033687D" w:rsidDel="00060E29">
          <w:rPr>
            <w:rFonts w:ascii="Arial" w:hAnsi="Arial" w:cs="Arial"/>
          </w:rPr>
          <w:delText>vậy</w:delText>
        </w:r>
      </w:del>
      <w:ins w:id="22" w:author="Quoc Phong" w:date="2012-12-07T16:29:00Z">
        <w:r w:rsidR="00060E29">
          <w:rPr>
            <w:rFonts w:ascii="Arial" w:hAnsi="Arial" w:cs="Arial"/>
          </w:rPr>
          <w:t>thế</w:t>
        </w:r>
      </w:ins>
      <w:r w:rsidRPr="0033687D">
        <w:rPr>
          <w:rFonts w:ascii="Arial" w:hAnsi="Arial" w:cs="Arial"/>
        </w:rPr>
        <w:t>?</w:t>
      </w:r>
      <w:proofErr w:type="gramEnd"/>
    </w:p>
    <w:p w:rsidR="00060E29" w:rsidRPr="0033687D" w:rsidRDefault="00060E29">
      <w:pPr>
        <w:rPr>
          <w:rFonts w:ascii="Arial" w:hAnsi="Arial" w:cs="Arial"/>
        </w:rPr>
      </w:pPr>
    </w:p>
    <w:p w:rsidR="00774D4A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À không...</w:t>
      </w:r>
    </w:p>
    <w:p w:rsidR="00774D4A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 xml:space="preserve">Tại thấy bộ đồng phục mùa đông nên nhớ </w:t>
      </w:r>
      <w:r w:rsidR="00514921" w:rsidRPr="0033687D">
        <w:rPr>
          <w:rFonts w:ascii="Arial" w:hAnsi="Arial" w:cs="Arial"/>
        </w:rPr>
        <w:t xml:space="preserve">lại </w:t>
      </w:r>
      <w:r w:rsidRPr="0033687D">
        <w:rPr>
          <w:rFonts w:ascii="Arial" w:hAnsi="Arial" w:cs="Arial"/>
        </w:rPr>
        <w:t>hồi mới gặp ấy mà...</w:t>
      </w:r>
    </w:p>
    <w:p w:rsidR="00774D4A" w:rsidRDefault="00774D4A">
      <w:pPr>
        <w:rPr>
          <w:ins w:id="23" w:author="Quoc Phong" w:date="2012-12-07T16:30:00Z"/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Ớn lạnh cả người.</w:t>
      </w:r>
    </w:p>
    <w:p w:rsidR="00060E29" w:rsidRPr="0033687D" w:rsidRDefault="00060E29">
      <w:pPr>
        <w:rPr>
          <w:rFonts w:ascii="Arial" w:hAnsi="Arial" w:cs="Arial"/>
        </w:rPr>
      </w:pPr>
    </w:p>
    <w:p w:rsidR="00774D4A" w:rsidRPr="0033687D" w:rsidRDefault="00774D4A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06</w:t>
      </w:r>
    </w:p>
    <w:p w:rsidR="002E229C" w:rsidRPr="0033687D" w:rsidRDefault="002E229C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Tức là thế này chứ gì!!</w:t>
      </w:r>
    </w:p>
    <w:p w:rsidR="002E229C" w:rsidRPr="0033687D" w:rsidRDefault="002E229C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Ặc!!</w:t>
      </w:r>
      <w:ins w:id="24" w:author="Quoc Phong" w:date="2012-12-07T16:30:00Z">
        <w:r w:rsidR="00060E29">
          <w:rPr>
            <w:rFonts w:ascii="Arial" w:hAnsi="Arial" w:cs="Arial"/>
          </w:rPr>
          <w:t xml:space="preserve"> </w:t>
        </w:r>
      </w:ins>
      <w:r w:rsidRPr="0033687D">
        <w:rPr>
          <w:rFonts w:ascii="Arial" w:hAnsi="Arial" w:cs="Arial"/>
        </w:rPr>
        <w:t>Đau quá!! Làm cái gì thế hả!?</w:t>
      </w:r>
    </w:p>
    <w:p w:rsidR="002E229C" w:rsidRPr="0033687D" w:rsidRDefault="002E229C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Có thấy bạn gái (giả) mình mặc đồ mới không!?</w:t>
      </w:r>
    </w:p>
    <w:p w:rsidR="002E229C" w:rsidRDefault="002E229C">
      <w:pPr>
        <w:rPr>
          <w:ins w:id="25" w:author="Quoc Phong" w:date="2012-12-07T16:30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Ít ra cũng phải khen một tiếng chứ.</w:t>
      </w:r>
      <w:proofErr w:type="gramEnd"/>
    </w:p>
    <w:p w:rsidR="00060E29" w:rsidRPr="0033687D" w:rsidRDefault="00060E29">
      <w:pPr>
        <w:rPr>
          <w:rFonts w:ascii="Arial" w:hAnsi="Arial" w:cs="Arial"/>
        </w:rPr>
      </w:pPr>
    </w:p>
    <w:p w:rsidR="002E229C" w:rsidRPr="0033687D" w:rsidRDefault="002E229C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Chậc</w:t>
      </w:r>
    </w:p>
    <w:p w:rsidR="002E229C" w:rsidRDefault="002E229C">
      <w:pPr>
        <w:rPr>
          <w:ins w:id="26" w:author="Quoc Phong" w:date="2012-12-07T16:30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Rồi rồi</w:t>
      </w:r>
      <w:ins w:id="27" w:author="Quoc Phong" w:date="2012-12-07T16:30:00Z">
        <w:r w:rsidR="00060E29">
          <w:rPr>
            <w:rFonts w:ascii="Arial" w:hAnsi="Arial" w:cs="Arial"/>
          </w:rPr>
          <w:t>…</w:t>
        </w:r>
      </w:ins>
      <w:r w:rsidRPr="0033687D">
        <w:rPr>
          <w:rFonts w:ascii="Arial" w:hAnsi="Arial" w:cs="Arial"/>
        </w:rPr>
        <w:t xml:space="preserve"> đẹp lắm.</w:t>
      </w:r>
      <w:proofErr w:type="gramEnd"/>
    </w:p>
    <w:p w:rsidR="00060E29" w:rsidRPr="0033687D" w:rsidRDefault="00060E29">
      <w:pPr>
        <w:rPr>
          <w:rFonts w:ascii="Arial" w:hAnsi="Arial" w:cs="Arial"/>
        </w:rPr>
      </w:pPr>
    </w:p>
    <w:p w:rsidR="00CA1F78" w:rsidRPr="0033687D" w:rsidRDefault="00CA1F78">
      <w:pPr>
        <w:rPr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Chitoge:</w:t>
      </w:r>
      <w:r w:rsidRPr="0033687D">
        <w:rPr>
          <w:rFonts w:ascii="Arial" w:hAnsi="Arial" w:cs="Arial"/>
        </w:rPr>
        <w:tab/>
        <w:t xml:space="preserve">Không </w:t>
      </w:r>
      <w:ins w:id="28" w:author="Quoc Phong" w:date="2012-12-07T16:31:00Z">
        <w:r w:rsidR="00060E29">
          <w:rPr>
            <w:rFonts w:ascii="Arial" w:hAnsi="Arial" w:cs="Arial"/>
          </w:rPr>
          <w:t xml:space="preserve">được!! </w:t>
        </w:r>
      </w:ins>
      <w:proofErr w:type="gramStart"/>
      <w:r w:rsidRPr="0033687D">
        <w:rPr>
          <w:rFonts w:ascii="Arial" w:hAnsi="Arial" w:cs="Arial"/>
        </w:rPr>
        <w:t>không</w:t>
      </w:r>
      <w:proofErr w:type="gramEnd"/>
      <w:ins w:id="29" w:author="Quoc Phong" w:date="2012-12-07T16:31:00Z">
        <w:r w:rsidR="00060E29">
          <w:rPr>
            <w:rFonts w:ascii="Arial" w:hAnsi="Arial" w:cs="Arial"/>
          </w:rPr>
          <w:t xml:space="preserve"> được</w:t>
        </w:r>
      </w:ins>
      <w:del w:id="30" w:author="Quoc Phong" w:date="2012-12-07T16:31:00Z">
        <w:r w:rsidRPr="0033687D" w:rsidDel="00060E29">
          <w:rPr>
            <w:rFonts w:ascii="Arial" w:hAnsi="Arial" w:cs="Arial"/>
          </w:rPr>
          <w:delText>.</w:delText>
        </w:r>
      </w:del>
      <w:ins w:id="31" w:author="Quoc Phong" w:date="2012-12-07T16:31:00Z">
        <w:r w:rsidR="00060E29">
          <w:rPr>
            <w:rFonts w:ascii="Arial" w:hAnsi="Arial" w:cs="Arial"/>
          </w:rPr>
          <w:t>!!</w:t>
        </w:r>
      </w:ins>
    </w:p>
    <w:p w:rsidR="002E229C" w:rsidRDefault="00CA1F78">
      <w:pPr>
        <w:rPr>
          <w:ins w:id="32" w:author="Quoc Phong" w:date="2012-12-07T16:31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Mới khen có một tiếng thôi mà mình vui thế này sao...</w:t>
      </w:r>
      <w:r w:rsidR="002E229C" w:rsidRPr="0033687D">
        <w:rPr>
          <w:rFonts w:ascii="Arial" w:hAnsi="Arial" w:cs="Arial"/>
        </w:rPr>
        <w:t xml:space="preserve"> </w:t>
      </w:r>
    </w:p>
    <w:p w:rsidR="00060E29" w:rsidRPr="0033687D" w:rsidRDefault="00060E29">
      <w:pPr>
        <w:rPr>
          <w:rFonts w:ascii="Arial" w:hAnsi="Arial" w:cs="Arial"/>
        </w:rPr>
      </w:pPr>
    </w:p>
    <w:p w:rsidR="00A51F89" w:rsidRPr="0033687D" w:rsidRDefault="00A51F89">
      <w:pPr>
        <w:rPr>
          <w:rFonts w:ascii="Arial" w:hAnsi="Arial" w:cs="Arial"/>
        </w:rPr>
      </w:pPr>
      <w:r w:rsidRPr="0033687D">
        <w:rPr>
          <w:rFonts w:ascii="Arial" w:hAnsi="Arial" w:cs="Arial"/>
        </w:rPr>
        <w:t>Box:</w:t>
      </w:r>
      <w:r w:rsidRPr="0033687D">
        <w:rPr>
          <w:rFonts w:ascii="Arial" w:hAnsi="Arial" w:cs="Arial"/>
        </w:rPr>
        <w:tab/>
        <w:t>Mà...</w:t>
      </w:r>
    </w:p>
    <w:p w:rsidR="00A51F89" w:rsidRDefault="00A51F89">
      <w:pPr>
        <w:rPr>
          <w:ins w:id="33" w:author="Quoc Phong" w:date="2012-12-07T16:31:00Z"/>
          <w:rFonts w:ascii="Arial" w:hAnsi="Arial" w:cs="Arial"/>
        </w:rPr>
      </w:pPr>
      <w:r w:rsidRPr="0033687D">
        <w:rPr>
          <w:rFonts w:ascii="Arial" w:hAnsi="Arial" w:cs="Arial"/>
        </w:rPr>
        <w:tab/>
        <w:t>Có lẽ cũng có thay đổi một chút...</w:t>
      </w:r>
    </w:p>
    <w:p w:rsidR="00060E29" w:rsidRPr="0033687D" w:rsidRDefault="00060E29">
      <w:pPr>
        <w:rPr>
          <w:rFonts w:ascii="Arial" w:hAnsi="Arial" w:cs="Arial"/>
        </w:rPr>
      </w:pPr>
    </w:p>
    <w:p w:rsidR="00A51F89" w:rsidRPr="0033687D" w:rsidRDefault="00A51F8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Như là vui hơn này.</w:t>
      </w:r>
      <w:proofErr w:type="gramEnd"/>
    </w:p>
    <w:p w:rsidR="00A51F89" w:rsidRPr="0033687D" w:rsidRDefault="00A51F89">
      <w:pPr>
        <w:rPr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del w:id="34" w:author="Quoc Phong" w:date="2012-12-07T16:31:00Z">
        <w:r w:rsidRPr="0033687D" w:rsidDel="00060E29">
          <w:rPr>
            <w:rFonts w:ascii="Arial" w:hAnsi="Arial" w:cs="Arial"/>
          </w:rPr>
          <w:tab/>
        </w:r>
      </w:del>
      <w:r w:rsidRPr="0033687D">
        <w:rPr>
          <w:rFonts w:ascii="Arial" w:hAnsi="Arial" w:cs="Arial"/>
        </w:rPr>
        <w:t>Chào buổi sáng</w:t>
      </w:r>
    </w:p>
    <w:p w:rsidR="00A51F89" w:rsidRDefault="00A51F89">
      <w:pPr>
        <w:rPr>
          <w:ins w:id="35" w:author="Quoc Phong" w:date="2012-12-07T16:31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Raku-sama!!</w:t>
      </w:r>
    </w:p>
    <w:p w:rsidR="00060E29" w:rsidRPr="0033687D" w:rsidRDefault="00060E29">
      <w:pPr>
        <w:rPr>
          <w:rFonts w:ascii="Arial" w:hAnsi="Arial" w:cs="Arial"/>
        </w:rPr>
      </w:pPr>
    </w:p>
    <w:p w:rsidR="00A51F89" w:rsidRPr="0033687D" w:rsidRDefault="00A51F89">
      <w:pPr>
        <w:rPr>
          <w:rFonts w:ascii="Arial" w:hAnsi="Arial" w:cs="Arial"/>
        </w:rPr>
      </w:pPr>
      <w:r w:rsidRPr="0033687D">
        <w:rPr>
          <w:rFonts w:ascii="Arial" w:hAnsi="Arial" w:cs="Arial"/>
        </w:rPr>
        <w:t>Box:</w:t>
      </w:r>
      <w:r w:rsidRPr="0033687D">
        <w:rPr>
          <w:rFonts w:ascii="Arial" w:hAnsi="Arial" w:cs="Arial"/>
        </w:rPr>
        <w:tab/>
        <w:t xml:space="preserve">Hay là thấy khó chịu hơn </w:t>
      </w:r>
      <w:r w:rsidR="004A35AD" w:rsidRPr="0033687D">
        <w:rPr>
          <w:rFonts w:ascii="Arial" w:hAnsi="Arial" w:cs="Arial"/>
        </w:rPr>
        <w:t xml:space="preserve">bình thường </w:t>
      </w:r>
      <w:r w:rsidRPr="0033687D">
        <w:rPr>
          <w:rFonts w:ascii="Arial" w:hAnsi="Arial" w:cs="Arial"/>
        </w:rPr>
        <w:t>này.</w:t>
      </w:r>
    </w:p>
    <w:p w:rsidR="00A51F89" w:rsidRPr="0033687D" w:rsidRDefault="00A51F89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Sao em lại giận thế!?</w:t>
      </w:r>
    </w:p>
    <w:p w:rsidR="00060E29" w:rsidRDefault="00060E29">
      <w:pPr>
        <w:rPr>
          <w:ins w:id="36" w:author="Quoc Phong" w:date="2012-12-07T16:31:00Z"/>
          <w:rFonts w:ascii="Arial" w:hAnsi="Arial" w:cs="Arial"/>
        </w:rPr>
      </w:pPr>
    </w:p>
    <w:p w:rsidR="00A51F89" w:rsidRPr="0033687D" w:rsidRDefault="00A51F89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07</w:t>
      </w:r>
    </w:p>
    <w:p w:rsidR="004A35AD" w:rsidRDefault="004A35AD">
      <w:pPr>
        <w:rPr>
          <w:ins w:id="37" w:author="Quoc Phong" w:date="2012-12-07T16:32:00Z"/>
          <w:rFonts w:ascii="Arial" w:hAnsi="Arial" w:cs="Arial"/>
        </w:rPr>
      </w:pPr>
      <w:r w:rsidRPr="0033687D">
        <w:rPr>
          <w:rFonts w:ascii="Arial" w:hAnsi="Arial" w:cs="Arial"/>
        </w:rPr>
        <w:t>Box:</w:t>
      </w:r>
      <w:r w:rsidRPr="0033687D">
        <w:rPr>
          <w:rFonts w:ascii="Arial" w:hAnsi="Arial" w:cs="Arial"/>
        </w:rPr>
        <w:tab/>
        <w:t>Mà thôi...</w:t>
      </w:r>
    </w:p>
    <w:p w:rsidR="00060E29" w:rsidRPr="0033687D" w:rsidRDefault="00060E29">
      <w:pPr>
        <w:rPr>
          <w:rFonts w:ascii="Arial" w:hAnsi="Arial" w:cs="Arial"/>
        </w:rPr>
      </w:pPr>
    </w:p>
    <w:p w:rsidR="004A35AD" w:rsidRPr="0033687D" w:rsidRDefault="004A35AD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Dù sao mình cũng đã có thứ “tình yêu” mình muốn rồi.</w:t>
      </w:r>
      <w:proofErr w:type="gramEnd"/>
    </w:p>
    <w:p w:rsidR="004A35AD" w:rsidRDefault="004A35AD">
      <w:pPr>
        <w:rPr>
          <w:ins w:id="38" w:author="Quoc Phong" w:date="2012-12-07T16:32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Mặc dù là với một người mà mình không muốn nhất.</w:t>
      </w:r>
      <w:proofErr w:type="gramEnd"/>
    </w:p>
    <w:p w:rsidR="00060E29" w:rsidRPr="0033687D" w:rsidRDefault="00060E29">
      <w:pPr>
        <w:rPr>
          <w:rFonts w:ascii="Arial" w:hAnsi="Arial" w:cs="Arial"/>
        </w:rPr>
      </w:pPr>
    </w:p>
    <w:p w:rsidR="004A35AD" w:rsidRPr="0033687D" w:rsidRDefault="004A35AD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Haizz</w:t>
      </w:r>
    </w:p>
    <w:p w:rsidR="004A35AD" w:rsidRDefault="004A35AD">
      <w:pPr>
        <w:rPr>
          <w:ins w:id="39" w:author="Quoc Phong" w:date="2012-12-07T16:32:00Z"/>
          <w:rFonts w:ascii="Arial" w:hAnsi="Arial" w:cs="Arial"/>
        </w:rPr>
      </w:pPr>
      <w:r w:rsidRPr="0033687D">
        <w:rPr>
          <w:rFonts w:ascii="Arial" w:hAnsi="Arial" w:cs="Arial"/>
        </w:rPr>
        <w:tab/>
        <w:t>Rồi chuyện sẽ ra sao đây</w:t>
      </w:r>
    </w:p>
    <w:p w:rsidR="00060E29" w:rsidRPr="0033687D" w:rsidRDefault="00060E29">
      <w:pPr>
        <w:rPr>
          <w:rFonts w:ascii="Arial" w:hAnsi="Arial" w:cs="Arial"/>
        </w:rPr>
      </w:pPr>
    </w:p>
    <w:p w:rsidR="004A35AD" w:rsidRDefault="004A35AD">
      <w:pPr>
        <w:rPr>
          <w:ins w:id="40" w:author="Quoc Phong" w:date="2012-12-07T16:32:00Z"/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Hử?</w:t>
      </w:r>
    </w:p>
    <w:p w:rsidR="00060E29" w:rsidRPr="0033687D" w:rsidRDefault="00060E29">
      <w:pPr>
        <w:rPr>
          <w:rFonts w:ascii="Arial" w:hAnsi="Arial" w:cs="Arial"/>
        </w:rPr>
      </w:pPr>
    </w:p>
    <w:p w:rsidR="004A35AD" w:rsidRPr="0033687D" w:rsidRDefault="004A35AD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Ủa?</w:t>
      </w:r>
      <w:proofErr w:type="gramEnd"/>
    </w:p>
    <w:p w:rsidR="004A35AD" w:rsidRPr="0033687D" w:rsidRDefault="004A35AD">
      <w:pPr>
        <w:rPr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ab/>
      </w:r>
      <w:r w:rsidRPr="0033687D">
        <w:rPr>
          <w:rFonts w:ascii="Arial" w:hAnsi="Arial" w:cs="Arial"/>
        </w:rPr>
        <w:tab/>
        <w:t>Mà đúng là sẽ ra sao đây!!?</w:t>
      </w:r>
    </w:p>
    <w:p w:rsidR="00060E29" w:rsidRDefault="00060E29">
      <w:pPr>
        <w:rPr>
          <w:ins w:id="41" w:author="Quoc Phong" w:date="2012-12-07T16:32:00Z"/>
          <w:rFonts w:ascii="Arial" w:hAnsi="Arial" w:cs="Arial"/>
        </w:rPr>
      </w:pPr>
    </w:p>
    <w:p w:rsidR="004A35AD" w:rsidRPr="0033687D" w:rsidRDefault="004A35AD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08</w:t>
      </w:r>
    </w:p>
    <w:p w:rsidR="004A35AD" w:rsidRPr="0033687D" w:rsidRDefault="004A35AD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</w:r>
      <w:r w:rsidR="00F477FC" w:rsidRPr="0033687D">
        <w:rPr>
          <w:rFonts w:ascii="Arial" w:hAnsi="Arial" w:cs="Arial"/>
        </w:rPr>
        <w:t>Khoan đã</w:t>
      </w:r>
    </w:p>
    <w:p w:rsidR="00F477FC" w:rsidRPr="0033687D" w:rsidRDefault="00F477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Đúng là mình đã nhận ra là mình thích hắn rồi...</w:t>
      </w:r>
    </w:p>
    <w:p w:rsidR="00F477FC" w:rsidRPr="0033687D" w:rsidRDefault="00F477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Vậy “tiếp </w:t>
      </w:r>
      <w:proofErr w:type="gramStart"/>
      <w:r w:rsidRPr="0033687D">
        <w:rPr>
          <w:rFonts w:ascii="Arial" w:hAnsi="Arial" w:cs="Arial"/>
        </w:rPr>
        <w:t>theo</w:t>
      </w:r>
      <w:proofErr w:type="gramEnd"/>
      <w:r w:rsidRPr="0033687D">
        <w:rPr>
          <w:rFonts w:ascii="Arial" w:hAnsi="Arial" w:cs="Arial"/>
        </w:rPr>
        <w:t>”...</w:t>
      </w:r>
    </w:p>
    <w:p w:rsidR="00F477FC" w:rsidRDefault="00F477FC">
      <w:pPr>
        <w:rPr>
          <w:ins w:id="42" w:author="Quoc Phong" w:date="2012-12-07T16:3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Sẽ là sao đây!?</w:t>
      </w:r>
    </w:p>
    <w:p w:rsidR="00060E29" w:rsidRPr="0033687D" w:rsidRDefault="00060E29">
      <w:pPr>
        <w:rPr>
          <w:rFonts w:ascii="Arial" w:hAnsi="Arial" w:cs="Arial"/>
        </w:rPr>
      </w:pPr>
    </w:p>
    <w:p w:rsidR="00F477FC" w:rsidRPr="0033687D" w:rsidRDefault="00395FC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Thích có nghĩa là....mình và hắn sẽ hẹn hò phải không...</w:t>
      </w:r>
    </w:p>
    <w:p w:rsidR="00395FC9" w:rsidRPr="0033687D" w:rsidRDefault="00395FC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Nhưng không phải là “giả” nữa mà là “thật”</w:t>
      </w:r>
    </w:p>
    <w:p w:rsidR="00395FC9" w:rsidRPr="0033687D" w:rsidDel="00060E29" w:rsidRDefault="00395FC9">
      <w:pPr>
        <w:rPr>
          <w:del w:id="43" w:author="Quoc Phong" w:date="2012-12-07T16:3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del w:id="44" w:author="Quoc Phong" w:date="2012-12-07T16:33:00Z">
        <w:r w:rsidRPr="0033687D" w:rsidDel="00060E29">
          <w:rPr>
            <w:rFonts w:ascii="Arial" w:hAnsi="Arial" w:cs="Arial"/>
          </w:rPr>
          <w:delText>Hmmm</w:delText>
        </w:r>
      </w:del>
      <w:ins w:id="45" w:author="Quoc Phong" w:date="2012-12-07T16:33:00Z">
        <w:r w:rsidR="00060E29">
          <w:rPr>
            <w:rFonts w:ascii="Arial" w:hAnsi="Arial" w:cs="Arial"/>
          </w:rPr>
          <w:t>Ừm</w:t>
        </w:r>
        <w:r w:rsidR="00060E29">
          <w:rPr>
            <w:rFonts w:ascii="Arial" w:hAnsi="Arial" w:cs="Arial"/>
          </w:rPr>
          <w:t>…</w:t>
        </w:r>
      </w:ins>
    </w:p>
    <w:p w:rsidR="00395FC9" w:rsidRDefault="00395FC9">
      <w:pPr>
        <w:rPr>
          <w:ins w:id="46" w:author="Quoc Phong" w:date="2012-12-07T16:33:00Z"/>
          <w:rFonts w:ascii="Arial" w:hAnsi="Arial" w:cs="Arial"/>
        </w:rPr>
      </w:pPr>
      <w:del w:id="47" w:author="Quoc Phong" w:date="2012-12-07T16:33:00Z">
        <w:r w:rsidRPr="0033687D" w:rsidDel="00060E29">
          <w:rPr>
            <w:rFonts w:ascii="Arial" w:hAnsi="Arial" w:cs="Arial"/>
          </w:rPr>
          <w:tab/>
        </w:r>
        <w:r w:rsidRPr="0033687D" w:rsidDel="00060E29">
          <w:rPr>
            <w:rFonts w:ascii="Arial" w:hAnsi="Arial" w:cs="Arial"/>
          </w:rPr>
          <w:tab/>
        </w:r>
      </w:del>
      <w:ins w:id="48" w:author="Quoc Phong" w:date="2012-12-07T16:33:00Z">
        <w:r w:rsidR="00060E29">
          <w:rPr>
            <w:rFonts w:ascii="Arial" w:hAnsi="Arial" w:cs="Arial"/>
          </w:rPr>
          <w:t xml:space="preserve"> </w:t>
        </w:r>
      </w:ins>
      <w:r w:rsidRPr="0033687D">
        <w:rPr>
          <w:rFonts w:ascii="Arial" w:hAnsi="Arial" w:cs="Arial"/>
        </w:rPr>
        <w:t xml:space="preserve">Có gì đó không đúng </w:t>
      </w:r>
      <w:ins w:id="49" w:author="Quoc Phong" w:date="2012-12-07T16:33:00Z">
        <w:r w:rsidR="00060E29">
          <w:rPr>
            <w:rFonts w:ascii="Arial" w:hAnsi="Arial" w:cs="Arial"/>
          </w:rPr>
          <w:t xml:space="preserve">lắm </w:t>
        </w:r>
      </w:ins>
      <w:r w:rsidRPr="0033687D">
        <w:rPr>
          <w:rFonts w:ascii="Arial" w:hAnsi="Arial" w:cs="Arial"/>
        </w:rPr>
        <w:t xml:space="preserve">ở </w:t>
      </w:r>
      <w:del w:id="50" w:author="Quoc Phong" w:date="2012-12-07T16:33:00Z">
        <w:r w:rsidRPr="0033687D" w:rsidDel="00060E29">
          <w:rPr>
            <w:rFonts w:ascii="Arial" w:hAnsi="Arial" w:cs="Arial"/>
          </w:rPr>
          <w:delText>đây</w:delText>
        </w:r>
      </w:del>
      <w:ins w:id="51" w:author="Quoc Phong" w:date="2012-12-07T16:33:00Z">
        <w:r w:rsidR="00060E29">
          <w:rPr>
            <w:rFonts w:ascii="Arial" w:hAnsi="Arial" w:cs="Arial"/>
          </w:rPr>
          <w:t>đoạn này</w:t>
        </w:r>
      </w:ins>
      <w:r w:rsidRPr="0033687D">
        <w:rPr>
          <w:rFonts w:ascii="Arial" w:hAnsi="Arial" w:cs="Arial"/>
        </w:rPr>
        <w:t>...</w:t>
      </w:r>
    </w:p>
    <w:p w:rsidR="00060E29" w:rsidRPr="0033687D" w:rsidRDefault="00060E29">
      <w:pPr>
        <w:rPr>
          <w:rFonts w:ascii="Arial" w:hAnsi="Arial" w:cs="Arial"/>
        </w:rPr>
      </w:pPr>
    </w:p>
    <w:p w:rsidR="00395FC9" w:rsidRPr="0033687D" w:rsidRDefault="00395FC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Mà hẹn hò là sao nhỉ...</w:t>
      </w:r>
    </w:p>
    <w:p w:rsidR="00395FC9" w:rsidRPr="0033687D" w:rsidRDefault="00395FC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Là cả hai sẽ đi học cùng nhau...</w:t>
      </w:r>
    </w:p>
    <w:p w:rsidR="00395FC9" w:rsidRPr="0033687D" w:rsidRDefault="00395FC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Cùng đi về</w:t>
      </w:r>
      <w:proofErr w:type="gramStart"/>
      <w:r w:rsidRPr="0033687D">
        <w:rPr>
          <w:rFonts w:ascii="Arial" w:hAnsi="Arial" w:cs="Arial"/>
        </w:rPr>
        <w:t>,cùng</w:t>
      </w:r>
      <w:proofErr w:type="gramEnd"/>
      <w:r w:rsidRPr="0033687D">
        <w:rPr>
          <w:rFonts w:ascii="Arial" w:hAnsi="Arial" w:cs="Arial"/>
        </w:rPr>
        <w:t xml:space="preserve"> </w:t>
      </w:r>
      <w:r w:rsidR="002B1139" w:rsidRPr="0033687D">
        <w:rPr>
          <w:rFonts w:ascii="Arial" w:hAnsi="Arial" w:cs="Arial"/>
        </w:rPr>
        <w:t>ăn trưa...</w:t>
      </w:r>
    </w:p>
    <w:p w:rsidR="002B1139" w:rsidRDefault="002B1139">
      <w:pPr>
        <w:rPr>
          <w:ins w:id="52" w:author="Quoc Phong" w:date="2012-12-07T16:3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Rồi ngày nghỉ sẽ đi chơi cùng nhau...</w:t>
      </w:r>
    </w:p>
    <w:p w:rsidR="00060E29" w:rsidRPr="0033687D" w:rsidRDefault="00060E29">
      <w:pPr>
        <w:rPr>
          <w:rFonts w:ascii="Arial" w:hAnsi="Arial" w:cs="Arial"/>
        </w:rPr>
      </w:pPr>
    </w:p>
    <w:p w:rsidR="002B1139" w:rsidRDefault="002B1139">
      <w:pPr>
        <w:rPr>
          <w:ins w:id="53" w:author="Quoc Phong" w:date="2012-12-07T16:3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0659B7" w:rsidRPr="0033687D">
        <w:rPr>
          <w:rFonts w:ascii="Arial" w:hAnsi="Arial" w:cs="Arial"/>
        </w:rPr>
        <w:t>Thế thì c</w:t>
      </w:r>
      <w:r w:rsidRPr="0033687D">
        <w:rPr>
          <w:rFonts w:ascii="Arial" w:hAnsi="Arial" w:cs="Arial"/>
        </w:rPr>
        <w:t>ó khác quái gì bình thường đâu chứ!?</w:t>
      </w:r>
    </w:p>
    <w:p w:rsidR="00060E29" w:rsidRPr="0033687D" w:rsidRDefault="00060E29">
      <w:pPr>
        <w:rPr>
          <w:rFonts w:ascii="Arial" w:hAnsi="Arial" w:cs="Arial"/>
        </w:rPr>
      </w:pPr>
    </w:p>
    <w:p w:rsidR="002B1139" w:rsidRPr="0033687D" w:rsidRDefault="002B113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0659B7" w:rsidRPr="0033687D">
        <w:rPr>
          <w:rFonts w:ascii="Arial" w:hAnsi="Arial" w:cs="Arial"/>
        </w:rPr>
        <w:t>Nhưng v</w:t>
      </w:r>
      <w:r w:rsidRPr="0033687D">
        <w:rPr>
          <w:rFonts w:ascii="Arial" w:hAnsi="Arial" w:cs="Arial"/>
        </w:rPr>
        <w:t>ậy thì...</w:t>
      </w:r>
    </w:p>
    <w:p w:rsidR="002B1139" w:rsidRDefault="002B1139">
      <w:pPr>
        <w:rPr>
          <w:ins w:id="54" w:author="Quoc Phong" w:date="2012-12-07T16:34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Trước hết mình muốn...</w:t>
      </w:r>
    </w:p>
    <w:p w:rsidR="00060E29" w:rsidRPr="0033687D" w:rsidRDefault="00060E29">
      <w:pPr>
        <w:rPr>
          <w:rFonts w:ascii="Arial" w:hAnsi="Arial" w:cs="Arial"/>
        </w:rPr>
      </w:pPr>
    </w:p>
    <w:p w:rsidR="002B1139" w:rsidRPr="0033687D" w:rsidRDefault="002B113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Hắn ta...</w:t>
      </w:r>
    </w:p>
    <w:p w:rsidR="002B1139" w:rsidRPr="0033687D" w:rsidRDefault="002B1139">
      <w:pPr>
        <w:rPr>
          <w:rFonts w:ascii="Arial" w:hAnsi="Arial" w:cs="Arial"/>
        </w:rPr>
      </w:pPr>
      <w:r w:rsidRPr="0033687D">
        <w:rPr>
          <w:rFonts w:ascii="Arial" w:hAnsi="Arial" w:cs="Arial"/>
        </w:rPr>
        <w:t>Shu:</w:t>
      </w:r>
      <w:r w:rsidRPr="0033687D">
        <w:rPr>
          <w:rFonts w:ascii="Arial" w:hAnsi="Arial" w:cs="Arial"/>
        </w:rPr>
        <w:tab/>
        <w:t>Ichijo~~ qua đây</w:t>
      </w:r>
      <w:ins w:id="55" w:author="Quoc Phong" w:date="2012-12-07T16:36:00Z">
        <w:r w:rsidR="00060E29">
          <w:rPr>
            <w:rFonts w:ascii="Arial" w:hAnsi="Arial" w:cs="Arial"/>
          </w:rPr>
          <w:t xml:space="preserve"> đê!!</w:t>
        </w:r>
      </w:ins>
      <w:r w:rsidRPr="0033687D">
        <w:rPr>
          <w:rFonts w:ascii="Arial" w:hAnsi="Arial" w:cs="Arial"/>
        </w:rPr>
        <w:t xml:space="preserve"> </w:t>
      </w:r>
      <w:proofErr w:type="gramStart"/>
      <w:r w:rsidRPr="0033687D">
        <w:rPr>
          <w:rFonts w:ascii="Arial" w:hAnsi="Arial" w:cs="Arial"/>
        </w:rPr>
        <w:t>qua</w:t>
      </w:r>
      <w:proofErr w:type="gramEnd"/>
      <w:r w:rsidRPr="0033687D">
        <w:rPr>
          <w:rFonts w:ascii="Arial" w:hAnsi="Arial" w:cs="Arial"/>
        </w:rPr>
        <w:t xml:space="preserve"> đây</w:t>
      </w:r>
      <w:ins w:id="56" w:author="Quoc Phong" w:date="2012-12-07T16:36:00Z">
        <w:r w:rsidR="00060E29">
          <w:rPr>
            <w:rFonts w:ascii="Arial" w:hAnsi="Arial" w:cs="Arial"/>
          </w:rPr>
          <w:t xml:space="preserve"> đê</w:t>
        </w:r>
      </w:ins>
      <w:del w:id="57" w:author="Quoc Phong" w:date="2012-12-07T16:36:00Z">
        <w:r w:rsidRPr="0033687D" w:rsidDel="00060E29">
          <w:rPr>
            <w:rFonts w:ascii="Arial" w:hAnsi="Arial" w:cs="Arial"/>
          </w:rPr>
          <w:delText>.</w:delText>
        </w:r>
      </w:del>
      <w:ins w:id="58" w:author="Quoc Phong" w:date="2012-12-07T16:36:00Z">
        <w:r w:rsidR="00060E29">
          <w:rPr>
            <w:rFonts w:ascii="Arial" w:hAnsi="Arial" w:cs="Arial"/>
          </w:rPr>
          <w:t>!</w:t>
        </w:r>
      </w:ins>
    </w:p>
    <w:p w:rsidR="002B1139" w:rsidRPr="0033687D" w:rsidRDefault="002B1139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</w:r>
      <w:r w:rsidR="000659B7" w:rsidRPr="0033687D">
        <w:rPr>
          <w:rFonts w:ascii="Arial" w:hAnsi="Arial" w:cs="Arial"/>
        </w:rPr>
        <w:t>Đừng có kêu nữa</w:t>
      </w:r>
      <w:r w:rsidR="0017040A" w:rsidRPr="0033687D">
        <w:rPr>
          <w:rFonts w:ascii="Arial" w:hAnsi="Arial" w:cs="Arial"/>
        </w:rPr>
        <w:t xml:space="preserve"> gớm quá!!</w:t>
      </w:r>
    </w:p>
    <w:p w:rsidR="0017040A" w:rsidRDefault="0017040A">
      <w:pPr>
        <w:rPr>
          <w:ins w:id="59" w:author="Quoc Phong" w:date="2012-12-07T16:36:00Z"/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Chitoge:</w:t>
      </w:r>
      <w:r w:rsidRPr="0033687D">
        <w:rPr>
          <w:rFonts w:ascii="Arial" w:hAnsi="Arial" w:cs="Arial"/>
        </w:rPr>
        <w:tab/>
        <w:t>Cũng thích mình nữa.</w:t>
      </w:r>
    </w:p>
    <w:p w:rsidR="00060E29" w:rsidRPr="0033687D" w:rsidRDefault="00060E29">
      <w:pPr>
        <w:rPr>
          <w:rFonts w:ascii="Arial" w:hAnsi="Arial" w:cs="Arial"/>
        </w:rPr>
      </w:pPr>
    </w:p>
    <w:p w:rsidR="0017040A" w:rsidRPr="0033687D" w:rsidRDefault="0017040A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074550" w:rsidRPr="0033687D">
        <w:rPr>
          <w:rFonts w:ascii="Arial" w:hAnsi="Arial" w:cs="Arial"/>
        </w:rPr>
        <w:t>Nếu vậy thì khó quá</w:t>
      </w:r>
      <w:proofErr w:type="gramStart"/>
      <w:r w:rsidR="00074550" w:rsidRPr="0033687D">
        <w:rPr>
          <w:rFonts w:ascii="Arial" w:hAnsi="Arial" w:cs="Arial"/>
        </w:rPr>
        <w:t>..</w:t>
      </w:r>
      <w:proofErr w:type="gramEnd"/>
    </w:p>
    <w:p w:rsidR="0017040A" w:rsidRPr="0033687D" w:rsidRDefault="0017040A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074550" w:rsidRPr="0033687D">
        <w:rPr>
          <w:rFonts w:ascii="Arial" w:hAnsi="Arial" w:cs="Arial"/>
        </w:rPr>
        <w:t>Nhỡ mà...</w:t>
      </w:r>
    </w:p>
    <w:p w:rsidR="00182DCA" w:rsidRDefault="00074550">
      <w:pPr>
        <w:rPr>
          <w:ins w:id="60" w:author="Quoc Phong" w:date="2012-12-07T16:37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Hắn không vậy thì sao?</w:t>
      </w:r>
      <w:proofErr w:type="gramEnd"/>
    </w:p>
    <w:p w:rsidR="00060E29" w:rsidRPr="0033687D" w:rsidRDefault="00060E29">
      <w:pPr>
        <w:rPr>
          <w:rFonts w:ascii="Arial" w:hAnsi="Arial" w:cs="Arial"/>
        </w:rPr>
      </w:pPr>
    </w:p>
    <w:p w:rsidR="00182DCA" w:rsidRPr="0033687D" w:rsidRDefault="00182DCA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09</w:t>
      </w:r>
    </w:p>
    <w:p w:rsidR="00182DCA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</w:r>
      <w:del w:id="61" w:author="Quoc Phong" w:date="2012-12-07T16:38:00Z">
        <w:r w:rsidRPr="0033687D" w:rsidDel="00060E29">
          <w:rPr>
            <w:rFonts w:ascii="Arial" w:hAnsi="Arial" w:cs="Arial"/>
          </w:rPr>
          <w:delText>Ủa?</w:delText>
        </w:r>
      </w:del>
      <w:ins w:id="62" w:author="Quoc Phong" w:date="2012-12-07T16:38:00Z">
        <w:r w:rsidR="00060E29">
          <w:rPr>
            <w:rFonts w:ascii="Arial" w:hAnsi="Arial" w:cs="Arial"/>
          </w:rPr>
          <w:t>Trời ơi</w:t>
        </w:r>
        <w:r w:rsidR="00060E29">
          <w:rPr>
            <w:rFonts w:ascii="Arial" w:hAnsi="Arial" w:cs="Arial"/>
          </w:rPr>
          <w:t>…</w:t>
        </w:r>
      </w:ins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Làm sao đây!!</w:t>
      </w:r>
      <w:proofErr w:type="gramStart"/>
      <w:r w:rsidRPr="0033687D">
        <w:rPr>
          <w:rFonts w:ascii="Arial" w:hAnsi="Arial" w:cs="Arial"/>
        </w:rPr>
        <w:t>Mình chẳng hiểu nổi mình nữa</w:t>
      </w:r>
      <w:r w:rsidR="001642E7" w:rsidRPr="0033687D">
        <w:rPr>
          <w:rFonts w:ascii="Arial" w:hAnsi="Arial" w:cs="Arial"/>
        </w:rPr>
        <w:t xml:space="preserve"> rồi.</w:t>
      </w:r>
      <w:proofErr w:type="gramEnd"/>
    </w:p>
    <w:p w:rsidR="00571FFC" w:rsidRDefault="00571FFC">
      <w:pPr>
        <w:rPr>
          <w:ins w:id="63" w:author="Quoc Phong" w:date="2012-12-07T16:38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Rốt cuộc là mình muốn thế nào đây!!</w:t>
      </w:r>
    </w:p>
    <w:p w:rsidR="00060E29" w:rsidRPr="0033687D" w:rsidRDefault="00060E29">
      <w:pPr>
        <w:rPr>
          <w:rFonts w:ascii="Arial" w:hAnsi="Arial" w:cs="Arial"/>
        </w:rPr>
      </w:pPr>
    </w:p>
    <w:p w:rsidR="00571FFC" w:rsidRDefault="00571FFC">
      <w:pPr>
        <w:rPr>
          <w:ins w:id="64" w:author="Quoc Phong" w:date="2012-12-07T16:38:00Z"/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</w:r>
      <w:del w:id="65" w:author="Quoc Phong" w:date="2012-12-07T16:38:00Z">
        <w:r w:rsidRPr="0033687D" w:rsidDel="00060E29">
          <w:rPr>
            <w:rFonts w:ascii="Arial" w:hAnsi="Arial" w:cs="Arial"/>
          </w:rPr>
          <w:delText>Này C</w:delText>
        </w:r>
      </w:del>
      <w:ins w:id="66" w:author="Quoc Phong" w:date="2012-12-07T16:38:00Z">
        <w:r w:rsidR="00060E29">
          <w:rPr>
            <w:rFonts w:ascii="Arial" w:hAnsi="Arial" w:cs="Arial"/>
          </w:rPr>
          <w:t>C</w:t>
        </w:r>
      </w:ins>
      <w:r w:rsidRPr="0033687D">
        <w:rPr>
          <w:rFonts w:ascii="Arial" w:hAnsi="Arial" w:cs="Arial"/>
        </w:rPr>
        <w:t>hitoge!!</w:t>
      </w:r>
    </w:p>
    <w:p w:rsidR="00060E29" w:rsidRPr="0033687D" w:rsidRDefault="00060E29">
      <w:pPr>
        <w:rPr>
          <w:rFonts w:ascii="Arial" w:hAnsi="Arial" w:cs="Arial"/>
        </w:rPr>
      </w:pP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Hả!?</w:t>
      </w:r>
    </w:p>
    <w:p w:rsidR="00571FFC" w:rsidRDefault="00571FFC">
      <w:pPr>
        <w:rPr>
          <w:ins w:id="67" w:author="Quoc Phong" w:date="2012-12-07T16:38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Cái ổ khóa đã sửa xong rồi sao?</w:t>
      </w:r>
      <w:proofErr w:type="gramEnd"/>
    </w:p>
    <w:p w:rsidR="00060E29" w:rsidRPr="0033687D" w:rsidRDefault="00060E29">
      <w:pPr>
        <w:rPr>
          <w:rFonts w:ascii="Arial" w:hAnsi="Arial" w:cs="Arial"/>
        </w:rPr>
      </w:pPr>
    </w:p>
    <w:p w:rsidR="00571FFC" w:rsidRPr="0033687D" w:rsidRDefault="00571FFC" w:rsidP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À...ừ.</w:t>
      </w:r>
    </w:p>
    <w:p w:rsidR="00571FFC" w:rsidRPr="0033687D" w:rsidRDefault="00571FFC" w:rsidP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Tôi thấy nên nói cho ba người biết.</w:t>
      </w:r>
      <w:proofErr w:type="gramEnd"/>
    </w:p>
    <w:p w:rsidR="00060E29" w:rsidRDefault="00060E29">
      <w:pPr>
        <w:rPr>
          <w:ins w:id="68" w:author="Quoc Phong" w:date="2012-12-07T16:38:00Z"/>
          <w:rFonts w:ascii="Arial" w:hAnsi="Arial" w:cs="Arial"/>
        </w:rPr>
      </w:pP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10</w:t>
      </w: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A</w:t>
      </w:r>
      <w:proofErr w:type="gramEnd"/>
      <w:r w:rsidRPr="0033687D">
        <w:rPr>
          <w:rFonts w:ascii="Arial" w:hAnsi="Arial" w:cs="Arial"/>
        </w:rPr>
        <w:t xml:space="preserve"> a...Dễ chịu quá...</w:t>
      </w: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Bình tĩnh lại rồi.</w:t>
      </w:r>
      <w:proofErr w:type="gramEnd"/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Trước giờ tao đã xa mày lần nào đâu.</w:t>
      </w: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Ono:</w:t>
      </w:r>
      <w:r w:rsidRPr="0033687D">
        <w:rPr>
          <w:rFonts w:ascii="Arial" w:hAnsi="Arial" w:cs="Arial"/>
        </w:rPr>
        <w:tab/>
        <w:t>Tốt quá</w:t>
      </w: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May mà sửa được nó.</w:t>
      </w:r>
      <w:proofErr w:type="gramEnd"/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Raku:</w:t>
      </w:r>
      <w:r w:rsidRPr="0033687D">
        <w:rPr>
          <w:rFonts w:ascii="Arial" w:hAnsi="Arial" w:cs="Arial"/>
        </w:rPr>
        <w:tab/>
        <w:t>À</w:t>
      </w: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Thật ra thì...</w:t>
      </w:r>
    </w:p>
    <w:p w:rsidR="00571FFC" w:rsidRDefault="00571FFC">
      <w:pPr>
        <w:rPr>
          <w:ins w:id="69" w:author="Quoc Phong" w:date="2012-12-07T16:39:00Z"/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del w:id="70" w:author="Quoc Phong" w:date="2012-12-07T16:39:00Z">
        <w:r w:rsidRPr="0033687D" w:rsidDel="00060E29">
          <w:rPr>
            <w:rFonts w:ascii="Arial" w:hAnsi="Arial" w:cs="Arial"/>
          </w:rPr>
          <w:tab/>
        </w:r>
      </w:del>
      <w:r w:rsidRPr="0033687D">
        <w:rPr>
          <w:rFonts w:ascii="Arial" w:hAnsi="Arial" w:cs="Arial"/>
        </w:rPr>
        <w:t>Raku-sama.</w:t>
      </w:r>
    </w:p>
    <w:p w:rsidR="00060E29" w:rsidRPr="0033687D" w:rsidRDefault="00060E29">
      <w:pPr>
        <w:rPr>
          <w:rFonts w:ascii="Arial" w:hAnsi="Arial" w:cs="Arial"/>
        </w:rPr>
      </w:pP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1642E7" w:rsidRPr="0033687D">
        <w:rPr>
          <w:rFonts w:ascii="Arial" w:hAnsi="Arial" w:cs="Arial"/>
        </w:rPr>
        <w:t>Thử liền đi</w:t>
      </w:r>
    </w:p>
    <w:p w:rsidR="00571FFC" w:rsidRPr="0033687D" w:rsidRDefault="001642E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X</w:t>
      </w:r>
      <w:r w:rsidR="00571FFC" w:rsidRPr="0033687D">
        <w:rPr>
          <w:rFonts w:ascii="Arial" w:hAnsi="Arial" w:cs="Arial"/>
        </w:rPr>
        <w:t>em cái chìa này có mở được cái ổ khóa đó không!!</w:t>
      </w:r>
    </w:p>
    <w:p w:rsidR="00571FFC" w:rsidRDefault="00571FFC">
      <w:pPr>
        <w:rPr>
          <w:ins w:id="71" w:author="Quoc Phong" w:date="2012-12-07T16:39:00Z"/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Hả!?</w:t>
      </w:r>
    </w:p>
    <w:p w:rsidR="00060E29" w:rsidRPr="0033687D" w:rsidRDefault="00060E29">
      <w:pPr>
        <w:rPr>
          <w:rFonts w:ascii="Arial" w:hAnsi="Arial" w:cs="Arial"/>
        </w:rPr>
      </w:pP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Chờ...</w:t>
      </w:r>
      <w:proofErr w:type="gramStart"/>
      <w:r w:rsidRPr="0033687D">
        <w:rPr>
          <w:rFonts w:ascii="Arial" w:hAnsi="Arial" w:cs="Arial"/>
        </w:rPr>
        <w:t>Chờ đã.</w:t>
      </w:r>
      <w:proofErr w:type="gramEnd"/>
    </w:p>
    <w:p w:rsidR="00784D8D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del w:id="72" w:author="Quoc Phong" w:date="2012-12-07T16:39:00Z">
        <w:r w:rsidR="00211281" w:rsidRPr="0033687D" w:rsidDel="00060E29">
          <w:rPr>
            <w:rFonts w:ascii="Arial" w:hAnsi="Arial" w:cs="Arial"/>
          </w:rPr>
          <w:tab/>
        </w:r>
      </w:del>
      <w:r w:rsidR="00211281" w:rsidRPr="0033687D">
        <w:rPr>
          <w:rFonts w:ascii="Arial" w:hAnsi="Arial" w:cs="Arial"/>
        </w:rPr>
        <w:t>Sao lại chờ chứ.</w:t>
      </w:r>
    </w:p>
    <w:p w:rsidR="00784D8D" w:rsidRPr="0033687D" w:rsidRDefault="00784D8D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Anh luôn muốn biết ai là mối tình đầu của mình mà phải không!?</w:t>
      </w:r>
    </w:p>
    <w:p w:rsidR="00571FFC" w:rsidRDefault="00784D8D">
      <w:pPr>
        <w:rPr>
          <w:ins w:id="73" w:author="Quoc Phong" w:date="2012-12-07T16:39:00Z"/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Mà tất nhiên đó là em rồi.</w:t>
      </w:r>
    </w:p>
    <w:p w:rsidR="007B2106" w:rsidRPr="0033687D" w:rsidRDefault="007B2106">
      <w:pPr>
        <w:rPr>
          <w:rFonts w:ascii="Arial" w:hAnsi="Arial" w:cs="Arial"/>
        </w:rPr>
      </w:pPr>
    </w:p>
    <w:p w:rsidR="00571FFC" w:rsidRPr="0033687D" w:rsidRDefault="00571FFC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11</w:t>
      </w:r>
    </w:p>
    <w:p w:rsidR="00571FFC" w:rsidRPr="0033687D" w:rsidRDefault="00784D8D">
      <w:pPr>
        <w:rPr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del w:id="74" w:author="Quoc Phong" w:date="2012-12-07T16:39:00Z">
        <w:r w:rsidRPr="0033687D" w:rsidDel="007B2106">
          <w:rPr>
            <w:rFonts w:ascii="Arial" w:hAnsi="Arial" w:cs="Arial"/>
          </w:rPr>
          <w:tab/>
        </w:r>
      </w:del>
      <w:r w:rsidRPr="0033687D">
        <w:rPr>
          <w:rFonts w:ascii="Arial" w:hAnsi="Arial" w:cs="Arial"/>
        </w:rPr>
        <w:tab/>
        <w:t>Thế này sẽ chứng minh được lời hứa hôn khi xưa với em là thậ</w:t>
      </w:r>
      <w:r w:rsidR="00F202D9" w:rsidRPr="0033687D">
        <w:rPr>
          <w:rFonts w:ascii="Arial" w:hAnsi="Arial" w:cs="Arial"/>
        </w:rPr>
        <w:t>t đó</w:t>
      </w:r>
      <w:r w:rsidRPr="0033687D">
        <w:rPr>
          <w:rFonts w:ascii="Arial" w:hAnsi="Arial" w:cs="Arial"/>
        </w:rPr>
        <w:t>.</w:t>
      </w:r>
    </w:p>
    <w:p w:rsidR="00784D8D" w:rsidRPr="0033687D" w:rsidRDefault="00784D8D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Nhanh lên nhanh lên hai người </w:t>
      </w:r>
      <w:proofErr w:type="gramStart"/>
      <w:r w:rsidRPr="0033687D">
        <w:rPr>
          <w:rFonts w:ascii="Arial" w:hAnsi="Arial" w:cs="Arial"/>
        </w:rPr>
        <w:t>kia</w:t>
      </w:r>
      <w:proofErr w:type="gramEnd"/>
      <w:r w:rsidRPr="0033687D">
        <w:rPr>
          <w:rFonts w:ascii="Arial" w:hAnsi="Arial" w:cs="Arial"/>
        </w:rPr>
        <w:t xml:space="preserve"> cũng muốn biết lắm rồi kìa.</w:t>
      </w:r>
    </w:p>
    <w:p w:rsidR="00784D8D" w:rsidRDefault="00784D8D">
      <w:pPr>
        <w:rPr>
          <w:ins w:id="75" w:author="Quoc Phong" w:date="2012-12-07T16:40:00Z"/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Đã nói đừng có vội như vậy</w:t>
      </w:r>
      <w:r w:rsidR="003E0722" w:rsidRPr="0033687D">
        <w:rPr>
          <w:rFonts w:ascii="Arial" w:hAnsi="Arial" w:cs="Arial"/>
        </w:rPr>
        <w:t xml:space="preserve"> mà</w:t>
      </w:r>
      <w:r w:rsidRPr="0033687D">
        <w:rPr>
          <w:rFonts w:ascii="Arial" w:hAnsi="Arial" w:cs="Arial"/>
        </w:rPr>
        <w:t>...!</w:t>
      </w:r>
    </w:p>
    <w:p w:rsidR="007B2106" w:rsidRPr="0033687D" w:rsidRDefault="007B2106">
      <w:pPr>
        <w:rPr>
          <w:rFonts w:ascii="Arial" w:hAnsi="Arial" w:cs="Arial"/>
        </w:rPr>
      </w:pPr>
    </w:p>
    <w:p w:rsidR="00784D8D" w:rsidRDefault="00784D8D">
      <w:pPr>
        <w:rPr>
          <w:ins w:id="76" w:author="Quoc Phong" w:date="2012-12-07T16:40:00Z"/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</w:r>
      <w:del w:id="77" w:author="Quoc Phong" w:date="2012-12-07T16:40:00Z">
        <w:r w:rsidRPr="0033687D" w:rsidDel="007B2106">
          <w:rPr>
            <w:rFonts w:ascii="Arial" w:hAnsi="Arial" w:cs="Arial"/>
          </w:rPr>
          <w:delText>Tớ</w:delText>
        </w:r>
      </w:del>
      <w:ins w:id="78" w:author="Quoc Phong" w:date="2012-12-07T16:40:00Z">
        <w:r w:rsidR="007B2106">
          <w:rPr>
            <w:rFonts w:ascii="Arial" w:hAnsi="Arial" w:cs="Arial"/>
          </w:rPr>
          <w:t>Tôi</w:t>
        </w:r>
      </w:ins>
      <w:r w:rsidRPr="0033687D">
        <w:rPr>
          <w:rFonts w:ascii="Arial" w:hAnsi="Arial" w:cs="Arial"/>
        </w:rPr>
        <w:t>...</w:t>
      </w:r>
      <w:del w:id="79" w:author="Quoc Phong" w:date="2012-12-07T16:40:00Z">
        <w:r w:rsidRPr="0033687D" w:rsidDel="007B2106">
          <w:rPr>
            <w:rFonts w:ascii="Arial" w:hAnsi="Arial" w:cs="Arial"/>
          </w:rPr>
          <w:delText xml:space="preserve">tớ </w:delText>
        </w:r>
      </w:del>
      <w:ins w:id="80" w:author="Quoc Phong" w:date="2012-12-07T16:40:00Z">
        <w:r w:rsidR="007B2106">
          <w:rPr>
            <w:rFonts w:ascii="Arial" w:hAnsi="Arial" w:cs="Arial"/>
          </w:rPr>
          <w:t xml:space="preserve">tôi </w:t>
        </w:r>
      </w:ins>
      <w:r w:rsidRPr="0033687D">
        <w:rPr>
          <w:rFonts w:ascii="Arial" w:hAnsi="Arial" w:cs="Arial"/>
        </w:rPr>
        <w:t>thấy</w:t>
      </w:r>
    </w:p>
    <w:p w:rsidR="007B2106" w:rsidRPr="0033687D" w:rsidRDefault="007B2106">
      <w:pPr>
        <w:rPr>
          <w:rFonts w:ascii="Arial" w:hAnsi="Arial" w:cs="Arial"/>
        </w:rPr>
      </w:pPr>
    </w:p>
    <w:p w:rsidR="00784D8D" w:rsidRDefault="00784D8D">
      <w:pPr>
        <w:rPr>
          <w:ins w:id="81" w:author="Quoc Phong" w:date="2012-12-07T16:40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Chúng ta...</w:t>
      </w:r>
    </w:p>
    <w:p w:rsidR="007B2106" w:rsidRPr="0033687D" w:rsidRDefault="007B2106">
      <w:pPr>
        <w:rPr>
          <w:rFonts w:ascii="Arial" w:hAnsi="Arial" w:cs="Arial"/>
        </w:rPr>
      </w:pPr>
      <w:ins w:id="82" w:author="Quoc Phong" w:date="2012-12-07T16:40:00Z">
        <w:r>
          <w:rPr>
            <w:rFonts w:ascii="Arial" w:hAnsi="Arial" w:cs="Arial"/>
          </w:rPr>
          <w:t>Panel: ừm</w:t>
        </w:r>
        <w:r>
          <w:rPr>
            <w:rFonts w:ascii="Arial" w:hAnsi="Arial" w:cs="Arial"/>
          </w:rPr>
          <w:t>…</w:t>
        </w:r>
      </w:ins>
    </w:p>
    <w:p w:rsidR="007B2106" w:rsidRDefault="00784D8D">
      <w:pPr>
        <w:rPr>
          <w:ins w:id="83" w:author="Quoc Phong" w:date="2012-12-07T16:40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Chưa nên </w:t>
      </w:r>
      <w:del w:id="84" w:author="Quoc Phong" w:date="2012-12-07T16:40:00Z">
        <w:r w:rsidRPr="0033687D" w:rsidDel="007B2106">
          <w:rPr>
            <w:rFonts w:ascii="Arial" w:hAnsi="Arial" w:cs="Arial"/>
          </w:rPr>
          <w:delText>mở</w:delText>
        </w:r>
      </w:del>
      <w:ins w:id="85" w:author="Quoc Phong" w:date="2012-12-07T16:40:00Z">
        <w:r w:rsidR="007B2106">
          <w:rPr>
            <w:rFonts w:ascii="Arial" w:hAnsi="Arial" w:cs="Arial"/>
          </w:rPr>
          <w:t>…</w:t>
        </w:r>
      </w:ins>
    </w:p>
    <w:p w:rsidR="00784D8D" w:rsidRDefault="007B2106" w:rsidP="007B2106">
      <w:pPr>
        <w:ind w:left="720" w:firstLine="720"/>
        <w:rPr>
          <w:ins w:id="86" w:author="Quoc Phong" w:date="2012-12-07T16:41:00Z"/>
          <w:rFonts w:ascii="Arial" w:hAnsi="Arial" w:cs="Arial"/>
        </w:rPr>
        <w:pPrChange w:id="87" w:author="Quoc Phong" w:date="2012-12-07T16:40:00Z">
          <w:pPr/>
        </w:pPrChange>
      </w:pPr>
      <w:proofErr w:type="gramStart"/>
      <w:ins w:id="88" w:author="Quoc Phong" w:date="2012-12-07T16:40:00Z">
        <w:r>
          <w:rPr>
            <w:rFonts w:ascii="Arial" w:hAnsi="Arial" w:cs="Arial"/>
          </w:rPr>
          <w:t xml:space="preserve">Mở </w:t>
        </w:r>
      </w:ins>
      <w:del w:id="89" w:author="Quoc Phong" w:date="2012-12-07T16:40:00Z">
        <w:r w:rsidR="00784D8D" w:rsidRPr="0033687D" w:rsidDel="007B2106">
          <w:rPr>
            <w:rFonts w:ascii="Arial" w:hAnsi="Arial" w:cs="Arial"/>
          </w:rPr>
          <w:delText xml:space="preserve"> </w:delText>
        </w:r>
      </w:del>
      <w:r w:rsidR="00784D8D" w:rsidRPr="0033687D">
        <w:rPr>
          <w:rFonts w:ascii="Arial" w:hAnsi="Arial" w:cs="Arial"/>
        </w:rPr>
        <w:t xml:space="preserve">nó </w:t>
      </w:r>
      <w:ins w:id="90" w:author="Quoc Phong" w:date="2012-12-07T16:40:00Z">
        <w:r>
          <w:rPr>
            <w:rFonts w:ascii="Arial" w:hAnsi="Arial" w:cs="Arial"/>
          </w:rPr>
          <w:t xml:space="preserve">ra </w:t>
        </w:r>
      </w:ins>
      <w:r w:rsidR="00784D8D" w:rsidRPr="0033687D">
        <w:rPr>
          <w:rFonts w:ascii="Arial" w:hAnsi="Arial" w:cs="Arial"/>
        </w:rPr>
        <w:t>ngay đâu.</w:t>
      </w:r>
      <w:proofErr w:type="gramEnd"/>
    </w:p>
    <w:p w:rsidR="007B2106" w:rsidRPr="0033687D" w:rsidRDefault="007B2106" w:rsidP="007B2106">
      <w:pPr>
        <w:ind w:left="720" w:firstLine="720"/>
        <w:rPr>
          <w:rFonts w:ascii="Arial" w:hAnsi="Arial" w:cs="Arial"/>
        </w:rPr>
        <w:pPrChange w:id="91" w:author="Quoc Phong" w:date="2012-12-07T16:40:00Z">
          <w:pPr/>
        </w:pPrChange>
      </w:pPr>
    </w:p>
    <w:p w:rsidR="00784D8D" w:rsidRDefault="00784D8D">
      <w:pPr>
        <w:rPr>
          <w:ins w:id="92" w:author="Quoc Phong" w:date="2012-12-07T16:40:00Z"/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Ono:</w:t>
      </w:r>
      <w:r w:rsidRPr="0033687D">
        <w:rPr>
          <w:rFonts w:ascii="Arial" w:hAnsi="Arial" w:cs="Arial"/>
        </w:rPr>
        <w:tab/>
        <w:t>Chitoge?</w:t>
      </w:r>
    </w:p>
    <w:p w:rsidR="007B2106" w:rsidRPr="0033687D" w:rsidRDefault="007B2106">
      <w:pPr>
        <w:rPr>
          <w:rFonts w:ascii="Arial" w:hAnsi="Arial" w:cs="Arial"/>
        </w:rPr>
      </w:pPr>
    </w:p>
    <w:p w:rsidR="00784D8D" w:rsidRPr="0033687D" w:rsidRDefault="00784D8D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</w:r>
      <w:r w:rsidR="00DE1577" w:rsidRPr="0033687D">
        <w:rPr>
          <w:rFonts w:ascii="Arial" w:hAnsi="Arial" w:cs="Arial"/>
        </w:rPr>
        <w:t>Thì là...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Nếu mở nó ngay thì hấp tấp quá...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Chúng ta nên để bình tĩnh lại chút đã...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Với lại đó chỉ là lời hứa lúc nhỏ thôi mà</w:t>
      </w:r>
    </w:p>
    <w:p w:rsidR="00DE1577" w:rsidRDefault="00DE1577">
      <w:pPr>
        <w:rPr>
          <w:ins w:id="93" w:author="Quoc Phong" w:date="2012-12-07T16:41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Đâu cần phải để tâm quá</w:t>
      </w:r>
      <w:ins w:id="94" w:author="Quoc Phong" w:date="2012-12-07T16:41:00Z">
        <w:r w:rsidR="007B2106">
          <w:rPr>
            <w:rFonts w:ascii="Arial" w:hAnsi="Arial" w:cs="Arial"/>
          </w:rPr>
          <w:t xml:space="preserve"> làm gì</w:t>
        </w:r>
      </w:ins>
      <w:r w:rsidRPr="0033687D">
        <w:rPr>
          <w:rFonts w:ascii="Arial" w:hAnsi="Arial" w:cs="Arial"/>
        </w:rPr>
        <w:t>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Sao vậy?</w:t>
      </w:r>
    </w:p>
    <w:p w:rsidR="00DE1577" w:rsidRDefault="00DE1577">
      <w:pPr>
        <w:rPr>
          <w:ins w:id="95" w:author="Quoc Phong" w:date="2012-12-07T16:41:00Z"/>
          <w:rFonts w:ascii="Arial" w:hAnsi="Arial" w:cs="Arial"/>
        </w:rPr>
      </w:pPr>
      <w:r w:rsidRPr="0033687D">
        <w:rPr>
          <w:rFonts w:ascii="Arial" w:hAnsi="Arial" w:cs="Arial"/>
        </w:rPr>
        <w:tab/>
      </w:r>
      <w:del w:id="96" w:author="Quoc Phong" w:date="2012-12-07T16:41:00Z">
        <w:r w:rsidRPr="0033687D" w:rsidDel="007B2106">
          <w:rPr>
            <w:rFonts w:ascii="Arial" w:hAnsi="Arial" w:cs="Arial"/>
          </w:rPr>
          <w:delText>Trước đây</w:delText>
        </w:r>
      </w:del>
      <w:proofErr w:type="gramStart"/>
      <w:ins w:id="97" w:author="Quoc Phong" w:date="2012-12-07T16:41:00Z">
        <w:r w:rsidR="007B2106">
          <w:rPr>
            <w:rFonts w:ascii="Arial" w:hAnsi="Arial" w:cs="Arial"/>
          </w:rPr>
          <w:t>Lúc  trước</w:t>
        </w:r>
      </w:ins>
      <w:proofErr w:type="gramEnd"/>
      <w:r w:rsidRPr="0033687D">
        <w:rPr>
          <w:rFonts w:ascii="Arial" w:hAnsi="Arial" w:cs="Arial"/>
        </w:rPr>
        <w:t xml:space="preserve"> cô ta </w:t>
      </w:r>
      <w:ins w:id="98" w:author="Quoc Phong" w:date="2012-12-07T16:41:00Z">
        <w:r w:rsidR="007B2106">
          <w:rPr>
            <w:rFonts w:ascii="Arial" w:hAnsi="Arial" w:cs="Arial"/>
          </w:rPr>
          <w:t xml:space="preserve">nóng lòng </w:t>
        </w:r>
      </w:ins>
      <w:del w:id="99" w:author="Quoc Phong" w:date="2012-12-07T16:41:00Z">
        <w:r w:rsidRPr="0033687D" w:rsidDel="007B2106">
          <w:rPr>
            <w:rFonts w:ascii="Arial" w:hAnsi="Arial" w:cs="Arial"/>
          </w:rPr>
          <w:delText xml:space="preserve">cũng </w:delText>
        </w:r>
      </w:del>
      <w:r w:rsidRPr="0033687D">
        <w:rPr>
          <w:rFonts w:ascii="Arial" w:hAnsi="Arial" w:cs="Arial"/>
        </w:rPr>
        <w:t>muốn biết lắm cơ mà?</w:t>
      </w:r>
    </w:p>
    <w:p w:rsidR="007B2106" w:rsidRPr="0033687D" w:rsidRDefault="007B2106">
      <w:pPr>
        <w:rPr>
          <w:rFonts w:ascii="Arial" w:hAnsi="Arial" w:cs="Arial"/>
        </w:rPr>
      </w:pP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12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del w:id="100" w:author="Quoc Phong" w:date="2012-12-07T16:42:00Z">
        <w:r w:rsidRPr="0033687D" w:rsidDel="007B2106">
          <w:rPr>
            <w:rFonts w:ascii="Arial" w:hAnsi="Arial" w:cs="Arial"/>
          </w:rPr>
          <w:tab/>
        </w:r>
      </w:del>
      <w:r w:rsidRPr="0033687D">
        <w:rPr>
          <w:rFonts w:ascii="Arial" w:hAnsi="Arial" w:cs="Arial"/>
        </w:rPr>
        <w:t>Kìa~ Kirisaki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Chưa gì cậu đã sợ mình không phải người đó rồi </w:t>
      </w:r>
      <w:proofErr w:type="gramStart"/>
      <w:r w:rsidRPr="0033687D">
        <w:rPr>
          <w:rFonts w:ascii="Arial" w:hAnsi="Arial" w:cs="Arial"/>
        </w:rPr>
        <w:t>kia</w:t>
      </w:r>
      <w:proofErr w:type="gramEnd"/>
      <w:r w:rsidRPr="0033687D">
        <w:rPr>
          <w:rFonts w:ascii="Arial" w:hAnsi="Arial" w:cs="Arial"/>
        </w:rPr>
        <w:t xml:space="preserve"> à?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Hiểu mà hiểu mà.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Hả!!</w:t>
      </w:r>
    </w:p>
    <w:p w:rsidR="00DE1577" w:rsidRDefault="00DE1577">
      <w:pPr>
        <w:rPr>
          <w:ins w:id="101" w:author="Quoc Phong" w:date="2012-12-07T16:42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Không </w:t>
      </w:r>
      <w:del w:id="102" w:author="Quoc Phong" w:date="2012-12-07T16:42:00Z">
        <w:r w:rsidRPr="0033687D" w:rsidDel="007B2106">
          <w:rPr>
            <w:rFonts w:ascii="Arial" w:hAnsi="Arial" w:cs="Arial"/>
          </w:rPr>
          <w:delText xml:space="preserve">có </w:delText>
        </w:r>
      </w:del>
      <w:ins w:id="103" w:author="Quoc Phong" w:date="2012-12-07T16:42:00Z">
        <w:r w:rsidR="007B2106">
          <w:rPr>
            <w:rFonts w:ascii="Arial" w:hAnsi="Arial" w:cs="Arial"/>
          </w:rPr>
          <w:t xml:space="preserve">phải </w:t>
        </w:r>
      </w:ins>
      <w:r w:rsidRPr="0033687D">
        <w:rPr>
          <w:rFonts w:ascii="Arial" w:hAnsi="Arial" w:cs="Arial"/>
        </w:rPr>
        <w:t>đâu</w:t>
      </w:r>
      <w:ins w:id="104" w:author="Quoc Phong" w:date="2012-12-07T16:42:00Z">
        <w:r w:rsidR="007B2106">
          <w:rPr>
            <w:rFonts w:ascii="Arial" w:hAnsi="Arial" w:cs="Arial"/>
          </w:rPr>
          <w:t xml:space="preserve"> nhá</w:t>
        </w:r>
      </w:ins>
      <w:r w:rsidRPr="0033687D">
        <w:rPr>
          <w:rFonts w:ascii="Arial" w:hAnsi="Arial" w:cs="Arial"/>
        </w:rPr>
        <w:t>!!</w:t>
      </w:r>
    </w:p>
    <w:p w:rsidR="007B2106" w:rsidRPr="0033687D" w:rsidRDefault="007B2106">
      <w:pPr>
        <w:rPr>
          <w:rFonts w:ascii="Arial" w:hAnsi="Arial" w:cs="Arial"/>
        </w:rPr>
      </w:pP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>Ono:</w:t>
      </w:r>
      <w:r w:rsidRPr="0033687D">
        <w:rPr>
          <w:rFonts w:ascii="Arial" w:hAnsi="Arial" w:cs="Arial"/>
        </w:rPr>
        <w:tab/>
        <w:t>Tớ...</w:t>
      </w:r>
    </w:p>
    <w:p w:rsidR="00DE1577" w:rsidRPr="0033687D" w:rsidRDefault="00DE157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Cũng muốn biết nữa....</w:t>
      </w:r>
    </w:p>
    <w:p w:rsidR="00067B2D" w:rsidRDefault="00067B2D">
      <w:pPr>
        <w:rPr>
          <w:ins w:id="105" w:author="Quoc Phong" w:date="2012-12-07T16:42:00Z"/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Kosaki</w:t>
      </w:r>
    </w:p>
    <w:p w:rsidR="007B2106" w:rsidRPr="0033687D" w:rsidRDefault="007B2106">
      <w:pPr>
        <w:rPr>
          <w:rFonts w:ascii="Arial" w:hAnsi="Arial" w:cs="Arial"/>
        </w:rPr>
      </w:pPr>
    </w:p>
    <w:p w:rsidR="00DE1577" w:rsidRPr="0033687D" w:rsidRDefault="00067B2D">
      <w:pPr>
        <w:rPr>
          <w:rFonts w:ascii="Arial" w:hAnsi="Arial" w:cs="Arial"/>
        </w:rPr>
      </w:pPr>
      <w:r w:rsidRPr="0033687D">
        <w:rPr>
          <w:rFonts w:ascii="Arial" w:hAnsi="Arial" w:cs="Arial"/>
        </w:rPr>
        <w:t>Ono:</w:t>
      </w:r>
      <w:r w:rsidRPr="0033687D">
        <w:rPr>
          <w:rFonts w:ascii="Arial" w:hAnsi="Arial" w:cs="Arial"/>
        </w:rPr>
        <w:tab/>
      </w:r>
      <w:r w:rsidR="00C16C18" w:rsidRPr="0033687D">
        <w:rPr>
          <w:rFonts w:ascii="Arial" w:hAnsi="Arial" w:cs="Arial"/>
        </w:rPr>
        <w:t>Ai sẽ mở được nó...</w:t>
      </w:r>
    </w:p>
    <w:p w:rsidR="00C16C18" w:rsidRPr="0033687D" w:rsidRDefault="00C16C18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Rồi lời hứa lúc đó nữa...</w:t>
      </w:r>
    </w:p>
    <w:p w:rsidR="00C16C18" w:rsidRPr="0033687D" w:rsidRDefault="00C16C18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Tớ thấy tò mò lắm...</w:t>
      </w:r>
    </w:p>
    <w:p w:rsidR="00C16C18" w:rsidRPr="0033687D" w:rsidRDefault="00C16C18">
      <w:pPr>
        <w:rPr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Raku:</w:t>
      </w:r>
      <w:r w:rsidRPr="0033687D">
        <w:rPr>
          <w:rFonts w:ascii="Arial" w:hAnsi="Arial" w:cs="Arial"/>
        </w:rPr>
        <w:tab/>
        <w:t>Khoan</w:t>
      </w:r>
      <w:r w:rsidR="003E0722" w:rsidRPr="0033687D">
        <w:rPr>
          <w:rFonts w:ascii="Arial" w:hAnsi="Arial" w:cs="Arial"/>
        </w:rPr>
        <w:t xml:space="preserve"> khoan</w:t>
      </w:r>
      <w:r w:rsidRPr="0033687D">
        <w:rPr>
          <w:rFonts w:ascii="Arial" w:hAnsi="Arial" w:cs="Arial"/>
        </w:rPr>
        <w:t>...</w:t>
      </w:r>
    </w:p>
    <w:p w:rsidR="00C16C18" w:rsidRDefault="00C16C18">
      <w:pPr>
        <w:rPr>
          <w:ins w:id="106" w:author="Quoc Phong" w:date="2012-12-07T16:42:00Z"/>
          <w:rFonts w:ascii="Arial" w:hAnsi="Arial" w:cs="Arial"/>
        </w:rPr>
      </w:pPr>
      <w:r w:rsidRPr="0033687D">
        <w:rPr>
          <w:rFonts w:ascii="Arial" w:hAnsi="Arial" w:cs="Arial"/>
        </w:rPr>
        <w:tab/>
        <w:t>Cho tôi nói cái đã...</w:t>
      </w:r>
    </w:p>
    <w:p w:rsidR="007B2106" w:rsidRPr="0033687D" w:rsidRDefault="007B2106">
      <w:pPr>
        <w:rPr>
          <w:rFonts w:ascii="Arial" w:hAnsi="Arial" w:cs="Arial"/>
        </w:rPr>
      </w:pPr>
    </w:p>
    <w:p w:rsidR="003E0722" w:rsidRPr="0033687D" w:rsidRDefault="003E0722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13</w:t>
      </w:r>
    </w:p>
    <w:p w:rsidR="003E0722" w:rsidRPr="0033687D" w:rsidRDefault="003E0722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Cái ổ khóa này</w:t>
      </w:r>
    </w:p>
    <w:p w:rsidR="003E0722" w:rsidRDefault="003E0722">
      <w:pPr>
        <w:rPr>
          <w:ins w:id="107" w:author="Quoc Phong" w:date="2012-12-07T16:42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Vẫn chưa sửa xong đâu.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3E0722" w:rsidRDefault="003E0722">
      <w:pPr>
        <w:rPr>
          <w:ins w:id="108" w:author="Quoc Phong" w:date="2012-12-07T16:42:00Z"/>
          <w:rFonts w:ascii="Arial" w:hAnsi="Arial" w:cs="Arial"/>
        </w:rPr>
      </w:pPr>
      <w:del w:id="109" w:author="Quoc Phong" w:date="2012-12-07T16:42:00Z">
        <w:r w:rsidRPr="0033687D" w:rsidDel="007B2106">
          <w:rPr>
            <w:rFonts w:ascii="Arial" w:hAnsi="Arial" w:cs="Arial"/>
          </w:rPr>
          <w:delText>Hả</w:delText>
        </w:r>
      </w:del>
      <w:ins w:id="110" w:author="Quoc Phong" w:date="2012-12-07T16:42:00Z">
        <w:r w:rsidR="007B2106">
          <w:rPr>
            <w:rFonts w:ascii="Arial" w:hAnsi="Arial" w:cs="Arial"/>
          </w:rPr>
          <w:t>Ế</w:t>
        </w:r>
      </w:ins>
    </w:p>
    <w:p w:rsidR="007B2106" w:rsidRPr="0033687D" w:rsidRDefault="007B2106">
      <w:pPr>
        <w:rPr>
          <w:rFonts w:ascii="Arial" w:hAnsi="Arial" w:cs="Arial"/>
        </w:rPr>
      </w:pPr>
    </w:p>
    <w:p w:rsidR="003E0722" w:rsidRPr="0033687D" w:rsidRDefault="00B52BA9">
      <w:pPr>
        <w:rPr>
          <w:rFonts w:ascii="Arial" w:hAnsi="Arial" w:cs="Arial"/>
        </w:rPr>
      </w:pPr>
      <w:r w:rsidRPr="0033687D">
        <w:rPr>
          <w:rFonts w:ascii="Arial" w:hAnsi="Arial" w:cs="Arial"/>
        </w:rPr>
        <w:t>Thợ:</w:t>
      </w:r>
      <w:r w:rsidRPr="0033687D">
        <w:rPr>
          <w:rFonts w:ascii="Arial" w:hAnsi="Arial" w:cs="Arial"/>
        </w:rPr>
        <w:tab/>
        <w:t>À tức là...</w:t>
      </w:r>
    </w:p>
    <w:p w:rsidR="00B52BA9" w:rsidRDefault="00B52BA9">
      <w:pPr>
        <w:rPr>
          <w:ins w:id="111" w:author="Quoc Phong" w:date="2012-12-07T16:4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Tôi chỉ mới lấy được cái chìa ra rồi sửa lại nó thôi.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B52BA9" w:rsidRPr="0033687D" w:rsidRDefault="00B52BA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 xml:space="preserve">Còn cái ổ khoá thì vẫn chưa mở </w:t>
      </w:r>
      <w:proofErr w:type="gramStart"/>
      <w:r w:rsidRPr="0033687D">
        <w:rPr>
          <w:rFonts w:ascii="Arial" w:hAnsi="Arial" w:cs="Arial"/>
        </w:rPr>
        <w:t>theo</w:t>
      </w:r>
      <w:proofErr w:type="gramEnd"/>
      <w:r w:rsidRPr="0033687D">
        <w:rPr>
          <w:rFonts w:ascii="Arial" w:hAnsi="Arial" w:cs="Arial"/>
        </w:rPr>
        <w:t xml:space="preserve"> cách thông thường được.</w:t>
      </w:r>
    </w:p>
    <w:p w:rsidR="00B52BA9" w:rsidRDefault="00B52BA9">
      <w:pPr>
        <w:rPr>
          <w:ins w:id="112" w:author="Quoc Phong" w:date="2012-12-07T16:4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Hình như có “cái gì” đó kẹt sâu ở bên trong.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B52BA9" w:rsidRPr="0033687D" w:rsidRDefault="00B52BA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Vốn đã định mở nó ra rồi...</w:t>
      </w:r>
    </w:p>
    <w:p w:rsidR="00B52BA9" w:rsidRDefault="00B52BA9">
      <w:pPr>
        <w:rPr>
          <w:ins w:id="113" w:author="Quoc Phong" w:date="2012-12-07T16:4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Nhưng mà nghe nói bên trong có đồ quan trọng nên lại thôi.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B52BA9" w:rsidRPr="0033687D" w:rsidRDefault="00B52BA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 xml:space="preserve">Chứ không mở </w:t>
      </w:r>
      <w:proofErr w:type="gramStart"/>
      <w:r w:rsidRPr="0033687D">
        <w:rPr>
          <w:rFonts w:ascii="Arial" w:hAnsi="Arial" w:cs="Arial"/>
        </w:rPr>
        <w:t>theo</w:t>
      </w:r>
      <w:proofErr w:type="gramEnd"/>
      <w:r w:rsidRPr="0033687D">
        <w:rPr>
          <w:rFonts w:ascii="Arial" w:hAnsi="Arial" w:cs="Arial"/>
        </w:rPr>
        <w:t xml:space="preserve"> cách </w:t>
      </w:r>
      <w:r w:rsidR="003145FD" w:rsidRPr="0033687D">
        <w:rPr>
          <w:rFonts w:ascii="Arial" w:hAnsi="Arial" w:cs="Arial"/>
        </w:rPr>
        <w:t>thông</w:t>
      </w:r>
      <w:ins w:id="114" w:author="Quoc Phong" w:date="2012-12-07T16:43:00Z">
        <w:r w:rsidR="007B2106">
          <w:rPr>
            <w:rFonts w:ascii="Arial" w:hAnsi="Arial" w:cs="Arial"/>
          </w:rPr>
          <w:t xml:space="preserve"> </w:t>
        </w:r>
      </w:ins>
      <w:r w:rsidRPr="0033687D">
        <w:rPr>
          <w:rFonts w:ascii="Arial" w:hAnsi="Arial" w:cs="Arial"/>
        </w:rPr>
        <w:t>thường thì nó hỏng mất.</w:t>
      </w:r>
    </w:p>
    <w:p w:rsidR="00B52BA9" w:rsidRDefault="00B52BA9">
      <w:pPr>
        <w:rPr>
          <w:ins w:id="115" w:author="Quoc Phong" w:date="2012-12-07T16:43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ins w:id="116" w:author="Quoc Phong" w:date="2012-12-07T16:43:00Z">
        <w:r w:rsidR="007B2106">
          <w:rPr>
            <w:rFonts w:ascii="Arial" w:hAnsi="Arial" w:cs="Arial"/>
          </w:rPr>
          <w:t xml:space="preserve">Thế </w:t>
        </w:r>
      </w:ins>
      <w:del w:id="117" w:author="Quoc Phong" w:date="2012-12-07T16:43:00Z">
        <w:r w:rsidR="003145FD" w:rsidRPr="0033687D" w:rsidDel="007B2106">
          <w:rPr>
            <w:rFonts w:ascii="Arial" w:hAnsi="Arial" w:cs="Arial"/>
          </w:rPr>
          <w:delText>G</w:delText>
        </w:r>
      </w:del>
      <w:ins w:id="118" w:author="Quoc Phong" w:date="2012-12-07T16:43:00Z">
        <w:r w:rsidR="007B2106">
          <w:rPr>
            <w:rFonts w:ascii="Arial" w:hAnsi="Arial" w:cs="Arial"/>
          </w:rPr>
          <w:t>g</w:t>
        </w:r>
      </w:ins>
      <w:r w:rsidR="003145FD" w:rsidRPr="0033687D">
        <w:rPr>
          <w:rFonts w:ascii="Arial" w:hAnsi="Arial" w:cs="Arial"/>
        </w:rPr>
        <w:t xml:space="preserve">iờ </w:t>
      </w:r>
      <w:ins w:id="119" w:author="Quoc Phong" w:date="2012-12-07T16:43:00Z">
        <w:r w:rsidR="007B2106">
          <w:rPr>
            <w:rFonts w:ascii="Arial" w:hAnsi="Arial" w:cs="Arial"/>
          </w:rPr>
          <w:t xml:space="preserve">cháu </w:t>
        </w:r>
      </w:ins>
      <w:r w:rsidR="003145FD" w:rsidRPr="0033687D">
        <w:rPr>
          <w:rFonts w:ascii="Arial" w:hAnsi="Arial" w:cs="Arial"/>
        </w:rPr>
        <w:t>t</w:t>
      </w:r>
      <w:r w:rsidRPr="0033687D">
        <w:rPr>
          <w:rFonts w:ascii="Arial" w:hAnsi="Arial" w:cs="Arial"/>
        </w:rPr>
        <w:t>ính sao đây?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B52BA9" w:rsidRPr="0033687D" w:rsidRDefault="00920867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14</w:t>
      </w:r>
    </w:p>
    <w:p w:rsidR="001C0952" w:rsidRPr="0033687D" w:rsidRDefault="00920867">
      <w:pPr>
        <w:rPr>
          <w:rFonts w:ascii="Arial" w:hAnsi="Arial" w:cs="Arial"/>
        </w:rPr>
      </w:pPr>
      <w:r w:rsidRPr="0033687D">
        <w:rPr>
          <w:rFonts w:ascii="Arial" w:hAnsi="Arial" w:cs="Arial"/>
        </w:rPr>
        <w:t>Thợ:</w:t>
      </w:r>
      <w:r w:rsidRPr="0033687D">
        <w:rPr>
          <w:rFonts w:ascii="Arial" w:hAnsi="Arial" w:cs="Arial"/>
        </w:rPr>
        <w:tab/>
        <w:t>Mà này Shu?</w:t>
      </w:r>
      <w:ins w:id="120" w:author="Quoc Phong" w:date="2012-12-07T16:43:00Z">
        <w:r w:rsidR="007B2106">
          <w:rPr>
            <w:rFonts w:ascii="Arial" w:hAnsi="Arial" w:cs="Arial"/>
          </w:rPr>
          <w:t xml:space="preserve"> </w:t>
        </w:r>
      </w:ins>
      <w:r w:rsidR="001F48D0" w:rsidRPr="0033687D">
        <w:rPr>
          <w:rFonts w:ascii="Arial" w:hAnsi="Arial" w:cs="Arial"/>
        </w:rPr>
        <w:t xml:space="preserve">Còn cái </w:t>
      </w:r>
      <w:r w:rsidR="001C0952" w:rsidRPr="0033687D">
        <w:rPr>
          <w:rFonts w:ascii="Arial" w:hAnsi="Arial" w:cs="Arial"/>
        </w:rPr>
        <w:t>ảnh</w:t>
      </w:r>
      <w:r w:rsidR="001F48D0" w:rsidRPr="0033687D">
        <w:rPr>
          <w:rFonts w:ascii="Arial" w:hAnsi="Arial" w:cs="Arial"/>
        </w:rPr>
        <w:t xml:space="preserve"> mẫu</w:t>
      </w:r>
      <w:r w:rsidR="001C0952" w:rsidRPr="0033687D">
        <w:rPr>
          <w:rFonts w:ascii="Arial" w:hAnsi="Arial" w:cs="Arial"/>
        </w:rPr>
        <w:t>....</w:t>
      </w:r>
    </w:p>
    <w:p w:rsidR="001C0952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>Shu:</w:t>
      </w:r>
      <w:r w:rsidRPr="0033687D">
        <w:rPr>
          <w:rFonts w:ascii="Arial" w:hAnsi="Arial" w:cs="Arial"/>
        </w:rPr>
        <w:tab/>
        <w:t>Vẫn chưa sửa được...</w:t>
      </w:r>
    </w:p>
    <w:p w:rsidR="001C0952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>Thợ:</w:t>
      </w:r>
      <w:r w:rsidRPr="0033687D">
        <w:rPr>
          <w:rFonts w:ascii="Arial" w:hAnsi="Arial" w:cs="Arial"/>
        </w:rPr>
        <w:tab/>
        <w:t>Cái đó là hàng hiếm đấy!!</w:t>
      </w:r>
    </w:p>
    <w:p w:rsidR="001C0952" w:rsidRDefault="001C0952">
      <w:pPr>
        <w:rPr>
          <w:ins w:id="121" w:author="Quoc Phong" w:date="2012-12-07T16:44:00Z"/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>Raku:</w:t>
      </w:r>
      <w:r w:rsidRPr="0033687D">
        <w:rPr>
          <w:rFonts w:ascii="Arial" w:hAnsi="Arial" w:cs="Arial"/>
        </w:rPr>
        <w:tab/>
        <w:t xml:space="preserve">Là vậy </w:t>
      </w:r>
      <w:del w:id="122" w:author="Quoc Phong" w:date="2012-12-07T16:44:00Z">
        <w:r w:rsidRPr="0033687D" w:rsidDel="007B2106">
          <w:rPr>
            <w:rFonts w:ascii="Arial" w:hAnsi="Arial" w:cs="Arial"/>
          </w:rPr>
          <w:delText>đấy</w:delText>
        </w:r>
      </w:del>
      <w:ins w:id="123" w:author="Quoc Phong" w:date="2012-12-07T16:44:00Z">
        <w:r w:rsidR="007B2106">
          <w:rPr>
            <w:rFonts w:ascii="Arial" w:hAnsi="Arial" w:cs="Arial"/>
          </w:rPr>
          <w:t>đó</w:t>
        </w:r>
      </w:ins>
      <w:r w:rsidRPr="0033687D">
        <w:rPr>
          <w:rFonts w:ascii="Arial" w:hAnsi="Arial" w:cs="Arial"/>
        </w:rPr>
        <w:t>...</w:t>
      </w:r>
    </w:p>
    <w:p w:rsidR="007B2106" w:rsidRPr="0033687D" w:rsidRDefault="007B2106">
      <w:pPr>
        <w:rPr>
          <w:rFonts w:ascii="Arial" w:hAnsi="Arial" w:cs="Arial"/>
        </w:rPr>
      </w:pPr>
    </w:p>
    <w:p w:rsidR="001C0952" w:rsidRDefault="001C0952">
      <w:pPr>
        <w:rPr>
          <w:ins w:id="124" w:author="Quoc Phong" w:date="2012-12-07T16:44:00Z"/>
          <w:rFonts w:ascii="Arial" w:hAnsi="Arial" w:cs="Arial"/>
        </w:rPr>
      </w:pPr>
      <w:r w:rsidRPr="0033687D">
        <w:rPr>
          <w:rFonts w:ascii="Arial" w:hAnsi="Arial" w:cs="Arial"/>
        </w:rPr>
        <w:t>Roẹt</w:t>
      </w:r>
    </w:p>
    <w:p w:rsidR="007B2106" w:rsidRPr="0033687D" w:rsidRDefault="007B2106">
      <w:pPr>
        <w:rPr>
          <w:rFonts w:ascii="Arial" w:hAnsi="Arial" w:cs="Arial"/>
        </w:rPr>
      </w:pPr>
    </w:p>
    <w:p w:rsidR="001C0952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Đừng đừng</w:t>
      </w:r>
    </w:p>
    <w:p w:rsidR="001C0952" w:rsidRDefault="001C0952">
      <w:pPr>
        <w:rPr>
          <w:ins w:id="125" w:author="Quoc Phong" w:date="2012-12-07T16:44:00Z"/>
          <w:rFonts w:ascii="Arial" w:hAnsi="Arial" w:cs="Arial"/>
        </w:rPr>
      </w:pPr>
      <w:r w:rsidRPr="0033687D">
        <w:rPr>
          <w:rFonts w:ascii="Arial" w:hAnsi="Arial" w:cs="Arial"/>
        </w:rPr>
        <w:tab/>
        <w:t>Cái này quan trọng lắm!!</w:t>
      </w:r>
    </w:p>
    <w:p w:rsidR="007B2106" w:rsidRPr="0033687D" w:rsidRDefault="007B2106">
      <w:pPr>
        <w:rPr>
          <w:rFonts w:ascii="Arial" w:hAnsi="Arial" w:cs="Arial"/>
        </w:rPr>
      </w:pPr>
    </w:p>
    <w:p w:rsidR="001C0952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Tóm lại là</w:t>
      </w:r>
    </w:p>
    <w:p w:rsidR="001C0952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Ông ta sẽ tìm ra cách để mở nó.</w:t>
      </w:r>
      <w:proofErr w:type="gramEnd"/>
    </w:p>
    <w:p w:rsidR="007B2106" w:rsidRDefault="001C0952">
      <w:pPr>
        <w:rPr>
          <w:ins w:id="126" w:author="Quoc Phong" w:date="2012-12-07T16:44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Chúng ta cứ chờ cho đến lúc đó</w:t>
      </w:r>
      <w:ins w:id="127" w:author="Quoc Phong" w:date="2012-12-07T16:44:00Z">
        <w:r w:rsidR="007B2106">
          <w:rPr>
            <w:rFonts w:ascii="Arial" w:hAnsi="Arial" w:cs="Arial"/>
          </w:rPr>
          <w:t xml:space="preserve"> thôi mà.</w:t>
        </w:r>
        <w:proofErr w:type="gramEnd"/>
      </w:ins>
    </w:p>
    <w:p w:rsidR="001C0952" w:rsidRPr="0033687D" w:rsidRDefault="001C0952">
      <w:pPr>
        <w:rPr>
          <w:rFonts w:ascii="Arial" w:hAnsi="Arial" w:cs="Arial"/>
        </w:rPr>
      </w:pPr>
      <w:del w:id="128" w:author="Quoc Phong" w:date="2012-12-07T16:44:00Z">
        <w:r w:rsidRPr="0033687D" w:rsidDel="007B2106">
          <w:rPr>
            <w:rFonts w:ascii="Arial" w:hAnsi="Arial" w:cs="Arial"/>
          </w:rPr>
          <w:delText>.</w:delText>
        </w:r>
      </w:del>
    </w:p>
    <w:p w:rsidR="00920867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Nế</w:t>
      </w:r>
      <w:r w:rsidR="00E1268B" w:rsidRPr="0033687D">
        <w:rPr>
          <w:rFonts w:ascii="Arial" w:hAnsi="Arial" w:cs="Arial"/>
        </w:rPr>
        <w:t xml:space="preserve">u </w:t>
      </w:r>
      <w:r w:rsidRPr="0033687D">
        <w:rPr>
          <w:rFonts w:ascii="Arial" w:hAnsi="Arial" w:cs="Arial"/>
        </w:rPr>
        <w:t>vẫn không tìm ra cách</w:t>
      </w:r>
    </w:p>
    <w:p w:rsidR="001C0952" w:rsidRPr="0033687D" w:rsidRDefault="001C0952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="00E1268B" w:rsidRPr="0033687D">
        <w:rPr>
          <w:rFonts w:ascii="Arial" w:hAnsi="Arial" w:cs="Arial"/>
        </w:rPr>
        <w:t xml:space="preserve">Mà vẫn </w:t>
      </w:r>
      <w:r w:rsidR="007D116D" w:rsidRPr="0033687D">
        <w:rPr>
          <w:rFonts w:ascii="Arial" w:hAnsi="Arial" w:cs="Arial"/>
        </w:rPr>
        <w:t>muốn</w:t>
      </w:r>
      <w:r w:rsidR="00E1268B" w:rsidRPr="0033687D">
        <w:rPr>
          <w:rFonts w:ascii="Arial" w:hAnsi="Arial" w:cs="Arial"/>
        </w:rPr>
        <w:t>biết bên trong có gì</w:t>
      </w: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Khi đó đành phải phá vỡ nó thôi...</w:t>
      </w: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Hi vọng có thể biết được gì đó...</w:t>
      </w:r>
    </w:p>
    <w:p w:rsidR="00E1268B" w:rsidRDefault="00E1268B">
      <w:pPr>
        <w:rPr>
          <w:ins w:id="129" w:author="Quoc Phong" w:date="2012-12-07T16:44:00Z"/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Đành phải vậy thôi...</w:t>
      </w:r>
    </w:p>
    <w:p w:rsidR="007B2106" w:rsidRPr="0033687D" w:rsidRDefault="007B2106">
      <w:pPr>
        <w:rPr>
          <w:rFonts w:ascii="Arial" w:hAnsi="Arial" w:cs="Arial"/>
        </w:rPr>
      </w:pP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>Ono:</w:t>
      </w:r>
      <w:r w:rsidRPr="0033687D">
        <w:rPr>
          <w:rFonts w:ascii="Arial" w:hAnsi="Arial" w:cs="Arial"/>
        </w:rPr>
        <w:tab/>
        <w:t>Nếu có cách mở mà không làm hỏng nó thì tốt quá.</w:t>
      </w:r>
    </w:p>
    <w:p w:rsidR="007B2106" w:rsidRDefault="007B2106">
      <w:pPr>
        <w:rPr>
          <w:ins w:id="130" w:author="Quoc Phong" w:date="2012-12-07T16:44:00Z"/>
          <w:rFonts w:ascii="Arial" w:hAnsi="Arial" w:cs="Arial"/>
        </w:rPr>
      </w:pP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15:</w:t>
      </w:r>
    </w:p>
    <w:p w:rsidR="002B1139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del w:id="131" w:author="Quoc Phong" w:date="2012-12-07T16:44:00Z">
        <w:r w:rsidRPr="0033687D" w:rsidDel="007B2106">
          <w:rPr>
            <w:rFonts w:ascii="Arial" w:hAnsi="Arial" w:cs="Arial"/>
          </w:rPr>
          <w:tab/>
        </w:r>
      </w:del>
      <w:r w:rsidRPr="0033687D">
        <w:rPr>
          <w:rFonts w:ascii="Arial" w:hAnsi="Arial" w:cs="Arial"/>
        </w:rPr>
        <w:t>Mà có cái gì ở bên trong vậy nhỉ?</w:t>
      </w: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Nhỏ vậy mà cũng để đồ vào được sao...</w:t>
      </w:r>
    </w:p>
    <w:p w:rsidR="00E1268B" w:rsidRDefault="000B545F">
      <w:pPr>
        <w:rPr>
          <w:ins w:id="132" w:author="Quoc Phong" w:date="2012-12-07T16:45:00Z"/>
          <w:rFonts w:ascii="Arial" w:hAnsi="Arial" w:cs="Arial"/>
        </w:rPr>
      </w:pPr>
      <w:r w:rsidRPr="0033687D">
        <w:rPr>
          <w:rFonts w:ascii="Arial" w:hAnsi="Arial" w:cs="Arial"/>
        </w:rPr>
        <w:t>Ono:</w:t>
      </w:r>
      <w:r w:rsidRPr="0033687D">
        <w:rPr>
          <w:rFonts w:ascii="Arial" w:hAnsi="Arial" w:cs="Arial"/>
        </w:rPr>
        <w:tab/>
        <w:t>Hay</w:t>
      </w:r>
      <w:r w:rsidR="00E1268B" w:rsidRPr="0033687D">
        <w:rPr>
          <w:rFonts w:ascii="Arial" w:hAnsi="Arial" w:cs="Arial"/>
        </w:rPr>
        <w:t xml:space="preserve"> là thứ gì đó để ghép lại khi cả hai gặp nhau nhỉ.</w:t>
      </w:r>
    </w:p>
    <w:p w:rsidR="007B2106" w:rsidRPr="0033687D" w:rsidDel="007B2106" w:rsidRDefault="007B2106">
      <w:pPr>
        <w:rPr>
          <w:del w:id="133" w:author="Quoc Phong" w:date="2012-12-07T16:45:00Z"/>
          <w:rFonts w:ascii="Arial" w:hAnsi="Arial" w:cs="Arial"/>
        </w:rPr>
      </w:pP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>Marika:</w:t>
      </w:r>
      <w:r w:rsidRPr="0033687D">
        <w:rPr>
          <w:rFonts w:ascii="Arial" w:hAnsi="Arial" w:cs="Arial"/>
        </w:rPr>
        <w:tab/>
      </w:r>
      <w:del w:id="134" w:author="Quoc Phong" w:date="2012-12-07T16:45:00Z">
        <w:r w:rsidRPr="0033687D" w:rsidDel="007B2106">
          <w:rPr>
            <w:rFonts w:ascii="Arial" w:hAnsi="Arial" w:cs="Arial"/>
          </w:rPr>
          <w:tab/>
        </w:r>
      </w:del>
      <w:r w:rsidRPr="0033687D">
        <w:rPr>
          <w:rFonts w:ascii="Arial" w:hAnsi="Arial" w:cs="Arial"/>
        </w:rPr>
        <w:t>A</w:t>
      </w:r>
    </w:p>
    <w:p w:rsidR="007B2106" w:rsidRDefault="007B2106">
      <w:pPr>
        <w:rPr>
          <w:ins w:id="135" w:author="Quoc Phong" w:date="2012-12-07T16:45:00Z"/>
          <w:rFonts w:ascii="Arial" w:hAnsi="Arial" w:cs="Arial"/>
        </w:rPr>
      </w:pP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ab/>
      </w:r>
      <w:r w:rsidRPr="0033687D">
        <w:rPr>
          <w:rFonts w:ascii="Arial" w:hAnsi="Arial" w:cs="Arial"/>
        </w:rPr>
        <w:tab/>
        <w:t>Có khi nào là...</w:t>
      </w:r>
    </w:p>
    <w:p w:rsidR="00E1268B" w:rsidRDefault="00E1268B">
      <w:pPr>
        <w:rPr>
          <w:ins w:id="136" w:author="Quoc Phong" w:date="2012-12-07T16:45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Nhẫn đính hôn không</w:t>
      </w:r>
    </w:p>
    <w:p w:rsidR="007B2106" w:rsidRPr="0033687D" w:rsidRDefault="007B2106">
      <w:pPr>
        <w:rPr>
          <w:rFonts w:ascii="Arial" w:hAnsi="Arial" w:cs="Arial"/>
        </w:rPr>
      </w:pPr>
    </w:p>
    <w:p w:rsidR="00E1268B" w:rsidRPr="0033687D" w:rsidRDefault="00E1268B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Nhìn họ vui ghê</w:t>
      </w:r>
    </w:p>
    <w:p w:rsidR="00E1268B" w:rsidRDefault="00E1268B">
      <w:pPr>
        <w:rPr>
          <w:ins w:id="137" w:author="Quoc Phong" w:date="2012-12-07T16:45:00Z"/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Cứ như con nít ấy</w:t>
      </w:r>
    </w:p>
    <w:p w:rsidR="007B2106" w:rsidRPr="0033687D" w:rsidRDefault="007B2106">
      <w:pPr>
        <w:rPr>
          <w:rFonts w:ascii="Arial" w:hAnsi="Arial" w:cs="Arial"/>
        </w:rPr>
      </w:pPr>
    </w:p>
    <w:p w:rsidR="00E1268B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 xml:space="preserve">Thiệt là...Khi không lại </w:t>
      </w:r>
      <w:r w:rsidR="00196AFE" w:rsidRPr="0033687D">
        <w:rPr>
          <w:rFonts w:ascii="Arial" w:hAnsi="Arial" w:cs="Arial"/>
        </w:rPr>
        <w:t xml:space="preserve">đi </w:t>
      </w:r>
      <w:r w:rsidRPr="0033687D">
        <w:rPr>
          <w:rFonts w:ascii="Arial" w:hAnsi="Arial" w:cs="Arial"/>
        </w:rPr>
        <w:t>căng thẳng vô ích</w:t>
      </w: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Rốt cuộc lại bị cậu ta quay vòng vòng...</w:t>
      </w: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Tôi đã mắng cô ta một trận rồi còn gì!!</w:t>
      </w:r>
    </w:p>
    <w:p w:rsidR="007B2106" w:rsidRDefault="007B2106">
      <w:pPr>
        <w:rPr>
          <w:ins w:id="138" w:author="Quoc Phong" w:date="2012-12-07T16:45:00Z"/>
          <w:rFonts w:ascii="Arial" w:hAnsi="Arial" w:cs="Arial"/>
        </w:rPr>
      </w:pP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Thiệt tình</w:t>
      </w:r>
      <w:proofErr w:type="gramStart"/>
      <w:r w:rsidRPr="0033687D">
        <w:rPr>
          <w:rFonts w:ascii="Arial" w:hAnsi="Arial" w:cs="Arial"/>
        </w:rPr>
        <w:t>..</w:t>
      </w:r>
      <w:proofErr w:type="gramEnd"/>
    </w:p>
    <w:p w:rsidR="007B2106" w:rsidRDefault="007B2106">
      <w:pPr>
        <w:rPr>
          <w:ins w:id="139" w:author="Quoc Phong" w:date="2012-12-07T16:45:00Z"/>
          <w:rFonts w:ascii="Arial" w:hAnsi="Arial" w:cs="Arial"/>
        </w:rPr>
      </w:pP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16:</w:t>
      </w: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Nhưng nếu</w:t>
      </w: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Cái ổ khoá đó được mở ra</w:t>
      </w:r>
      <w:r w:rsidRPr="0033687D">
        <w:rPr>
          <w:rFonts w:ascii="Arial" w:hAnsi="Arial" w:cs="Arial"/>
        </w:rPr>
        <w:tab/>
      </w:r>
    </w:p>
    <w:p w:rsidR="007540E9" w:rsidRDefault="007540E9">
      <w:pPr>
        <w:rPr>
          <w:ins w:id="140" w:author="Quoc Phong" w:date="2012-12-07T16:45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Thì mọi chuyện sẽ ra sao....</w:t>
      </w:r>
    </w:p>
    <w:p w:rsidR="007B2106" w:rsidRPr="0033687D" w:rsidRDefault="007B2106">
      <w:pPr>
        <w:rPr>
          <w:rFonts w:ascii="Arial" w:hAnsi="Arial" w:cs="Arial"/>
        </w:rPr>
      </w:pPr>
    </w:p>
    <w:p w:rsidR="007540E9" w:rsidRPr="0033687D" w:rsidRDefault="007540E9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EB4881" w:rsidRPr="0033687D">
        <w:rPr>
          <w:rFonts w:ascii="Arial" w:hAnsi="Arial" w:cs="Arial"/>
        </w:rPr>
        <w:t>Nếu</w:t>
      </w:r>
      <w:ins w:id="141" w:author="Quoc Phong" w:date="2012-12-07T16:46:00Z">
        <w:r w:rsidR="007B2106">
          <w:rPr>
            <w:rFonts w:ascii="Arial" w:hAnsi="Arial" w:cs="Arial"/>
          </w:rPr>
          <w:t xml:space="preserve"> lỡ</w:t>
        </w:r>
      </w:ins>
      <w:r w:rsidR="00EB4881" w:rsidRPr="0033687D">
        <w:rPr>
          <w:rFonts w:ascii="Arial" w:hAnsi="Arial" w:cs="Arial"/>
        </w:rPr>
        <w:t>...</w:t>
      </w:r>
    </w:p>
    <w:p w:rsidR="00EB4881" w:rsidRDefault="00EB4881">
      <w:pPr>
        <w:rPr>
          <w:ins w:id="142" w:author="Quoc Phong" w:date="2012-12-07T16:46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Chìa của mình mở được</w:t>
      </w:r>
      <w:r w:rsidR="00196AFE" w:rsidRPr="0033687D">
        <w:rPr>
          <w:rFonts w:ascii="Arial" w:hAnsi="Arial" w:cs="Arial"/>
        </w:rPr>
        <w:t xml:space="preserve"> thì sao</w:t>
      </w:r>
      <w:r w:rsidRPr="0033687D">
        <w:rPr>
          <w:rFonts w:ascii="Arial" w:hAnsi="Arial" w:cs="Arial"/>
        </w:rPr>
        <w:t>...</w:t>
      </w:r>
    </w:p>
    <w:p w:rsidR="007B2106" w:rsidRPr="0033687D" w:rsidRDefault="007B2106">
      <w:pPr>
        <w:rPr>
          <w:rFonts w:ascii="Arial" w:hAnsi="Arial" w:cs="Arial"/>
        </w:rPr>
      </w:pPr>
    </w:p>
    <w:p w:rsidR="00EB4881" w:rsidRPr="0033687D" w:rsidRDefault="00EB4881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Còn nếu</w:t>
      </w:r>
      <w:ins w:id="143" w:author="Quoc Phong" w:date="2012-12-07T16:46:00Z">
        <w:r w:rsidR="007B2106">
          <w:rPr>
            <w:rFonts w:ascii="Arial" w:hAnsi="Arial" w:cs="Arial"/>
          </w:rPr>
          <w:t xml:space="preserve"> lỡ</w:t>
        </w:r>
      </w:ins>
      <w:r w:rsidRPr="0033687D">
        <w:rPr>
          <w:rFonts w:ascii="Arial" w:hAnsi="Arial" w:cs="Arial"/>
        </w:rPr>
        <w:t>...</w:t>
      </w:r>
    </w:p>
    <w:p w:rsidR="00EB4881" w:rsidRDefault="00EB4881">
      <w:pPr>
        <w:rPr>
          <w:ins w:id="144" w:author="Quoc Phong" w:date="2012-12-07T16:46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Không mở được thì sao...</w:t>
      </w:r>
    </w:p>
    <w:p w:rsidR="007B2106" w:rsidRPr="0033687D" w:rsidRDefault="007B2106">
      <w:pPr>
        <w:rPr>
          <w:rFonts w:ascii="Arial" w:hAnsi="Arial" w:cs="Arial"/>
        </w:rPr>
      </w:pPr>
    </w:p>
    <w:p w:rsidR="00EB4881" w:rsidRPr="0033687D" w:rsidRDefault="00EB4881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Và nếu....Mình vẫn thích hắn ta</w:t>
      </w:r>
      <w:ins w:id="145" w:author="Quoc Phong" w:date="2012-12-07T16:46:00Z">
        <w:r w:rsidR="007B2106">
          <w:rPr>
            <w:rFonts w:ascii="Arial" w:hAnsi="Arial" w:cs="Arial"/>
          </w:rPr>
          <w:t>…</w:t>
        </w:r>
      </w:ins>
    </w:p>
    <w:p w:rsidR="00EB4881" w:rsidRPr="0033687D" w:rsidRDefault="00EB4881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Khi đã biết mình không phải là người đó....</w:t>
      </w:r>
    </w:p>
    <w:p w:rsidR="00EB4881" w:rsidRDefault="00EB4881">
      <w:pPr>
        <w:rPr>
          <w:ins w:id="146" w:author="Quoc Phong" w:date="2012-12-07T16:46:00Z"/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ab/>
      </w:r>
      <w:r w:rsidRPr="0033687D">
        <w:rPr>
          <w:rFonts w:ascii="Arial" w:hAnsi="Arial" w:cs="Arial"/>
        </w:rPr>
        <w:tab/>
        <w:t>Thì mình phải làm sao</w:t>
      </w:r>
      <w:ins w:id="147" w:author="Quoc Phong" w:date="2012-12-07T16:46:00Z">
        <w:r w:rsidR="007B2106">
          <w:rPr>
            <w:rFonts w:ascii="Arial" w:hAnsi="Arial" w:cs="Arial"/>
          </w:rPr>
          <w:t xml:space="preserve"> đây</w:t>
        </w:r>
      </w:ins>
      <w:r w:rsidRPr="0033687D">
        <w:rPr>
          <w:rFonts w:ascii="Arial" w:hAnsi="Arial" w:cs="Arial"/>
        </w:rPr>
        <w:t>...</w:t>
      </w:r>
    </w:p>
    <w:p w:rsidR="007B2106" w:rsidRPr="0033687D" w:rsidRDefault="007B2106">
      <w:pPr>
        <w:rPr>
          <w:rFonts w:ascii="Arial" w:hAnsi="Arial" w:cs="Arial"/>
        </w:rPr>
      </w:pPr>
    </w:p>
    <w:p w:rsidR="00EB4881" w:rsidRPr="0033687D" w:rsidRDefault="00EB4881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Dù biết...</w:t>
      </w:r>
    </w:p>
    <w:p w:rsidR="00EB4881" w:rsidRPr="0033687D" w:rsidRDefault="00EB4881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Đó chỉ là lời hứa của trẻ con thôi...</w:t>
      </w:r>
    </w:p>
    <w:p w:rsidR="007540E9" w:rsidRDefault="00EB4881">
      <w:pPr>
        <w:rPr>
          <w:ins w:id="148" w:author="Quoc Phong" w:date="2012-12-07T16:46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Nhưng mình cũng tò mò lắm.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EB4881" w:rsidRPr="0033687D" w:rsidRDefault="00EB4881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="00455A17" w:rsidRPr="0033687D">
        <w:rPr>
          <w:rFonts w:ascii="Arial" w:hAnsi="Arial" w:cs="Arial"/>
        </w:rPr>
        <w:tab/>
        <w:t>Với lại...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Liệu mình có thể giữ được mối tình giả vờ này </w:t>
      </w:r>
      <w:r w:rsidR="00196AFE" w:rsidRPr="0033687D">
        <w:rPr>
          <w:rFonts w:ascii="Arial" w:hAnsi="Arial" w:cs="Arial"/>
        </w:rPr>
        <w:t>nữa không</w:t>
      </w:r>
      <w:r w:rsidRPr="0033687D">
        <w:rPr>
          <w:rFonts w:ascii="Arial" w:hAnsi="Arial" w:cs="Arial"/>
        </w:rPr>
        <w:t>...</w:t>
      </w:r>
    </w:p>
    <w:p w:rsidR="00455A17" w:rsidRDefault="00455A17">
      <w:pPr>
        <w:rPr>
          <w:ins w:id="149" w:author="Quoc Phong" w:date="2012-12-07T16:46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Mình không tự tin lắm...</w:t>
      </w:r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A</w:t>
      </w:r>
      <w:ins w:id="150" w:author="Quoc Phong" w:date="2012-12-07T16:46:00Z">
        <w:r w:rsidR="007B2106">
          <w:rPr>
            <w:rFonts w:ascii="Arial" w:hAnsi="Arial" w:cs="Arial"/>
          </w:rPr>
          <w:t>!!</w:t>
        </w:r>
      </w:ins>
      <w:del w:id="151" w:author="Quoc Phong" w:date="2012-12-07T16:46:00Z">
        <w:r w:rsidRPr="0033687D" w:rsidDel="007B2106">
          <w:rPr>
            <w:rFonts w:ascii="Arial" w:hAnsi="Arial" w:cs="Arial"/>
          </w:rPr>
          <w:delText xml:space="preserve"> a</w:delText>
        </w:r>
      </w:del>
      <w:r w:rsidRPr="0033687D">
        <w:rPr>
          <w:rFonts w:ascii="Arial" w:hAnsi="Arial" w:cs="Arial"/>
        </w:rPr>
        <w:t xml:space="preserve"> </w:t>
      </w:r>
      <w:proofErr w:type="gramStart"/>
      <w:r w:rsidRPr="0033687D">
        <w:rPr>
          <w:rFonts w:ascii="Arial" w:hAnsi="Arial" w:cs="Arial"/>
        </w:rPr>
        <w:t>lại</w:t>
      </w:r>
      <w:proofErr w:type="gramEnd"/>
      <w:r w:rsidRPr="0033687D">
        <w:rPr>
          <w:rFonts w:ascii="Arial" w:hAnsi="Arial" w:cs="Arial"/>
        </w:rPr>
        <w:t xml:space="preserve"> nữa rồi.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Sao mình cứ lo lắng hoài vậy nè.</w:t>
      </w:r>
      <w:proofErr w:type="gramEnd"/>
    </w:p>
    <w:p w:rsidR="00455A17" w:rsidRDefault="00455A17">
      <w:pPr>
        <w:rPr>
          <w:ins w:id="152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Rốt cuộc là mình muốn thế nào đây.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 xml:space="preserve">Làm sao </w:t>
      </w:r>
      <w:del w:id="153" w:author="Quoc Phong" w:date="2012-12-07T16:47:00Z">
        <w:r w:rsidRPr="0033687D" w:rsidDel="007B2106">
          <w:rPr>
            <w:rFonts w:ascii="Arial" w:hAnsi="Arial" w:cs="Arial"/>
          </w:rPr>
          <w:delText>đây</w:delText>
        </w:r>
      </w:del>
      <w:ins w:id="154" w:author="Quoc Phong" w:date="2012-12-07T16:47:00Z">
        <w:r w:rsidR="007B2106">
          <w:rPr>
            <w:rFonts w:ascii="Arial" w:hAnsi="Arial" w:cs="Arial"/>
          </w:rPr>
          <w:t>bây giờ</w:t>
        </w:r>
      </w:ins>
      <w:r w:rsidRPr="0033687D">
        <w:rPr>
          <w:rFonts w:ascii="Arial" w:hAnsi="Arial" w:cs="Arial"/>
        </w:rPr>
        <w:t>.</w:t>
      </w:r>
      <w:proofErr w:type="gramEnd"/>
    </w:p>
    <w:p w:rsidR="00455A17" w:rsidRDefault="00455A17">
      <w:pPr>
        <w:rPr>
          <w:ins w:id="155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Cứ để thế này có khi lại tốt hơn ấy chứ...</w:t>
      </w:r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17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Mà thôi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Dù có làm gì đi nữa thì hắn ta cũng có nhận ra cảm giác của đâu.</w:t>
      </w:r>
      <w:proofErr w:type="gramEnd"/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Hắn chậm tiêu thế cơ mà.</w:t>
      </w:r>
    </w:p>
    <w:p w:rsidR="00455A17" w:rsidRDefault="00455A17">
      <w:pPr>
        <w:rPr>
          <w:ins w:id="156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</w:r>
      <w:del w:id="157" w:author="Quoc Phong" w:date="2012-12-07T16:47:00Z">
        <w:r w:rsidRPr="0033687D" w:rsidDel="007B2106">
          <w:rPr>
            <w:rFonts w:ascii="Arial" w:hAnsi="Arial" w:cs="Arial"/>
          </w:rPr>
          <w:delText xml:space="preserve">Này </w:delText>
        </w:r>
      </w:del>
      <w:r w:rsidRPr="0033687D">
        <w:rPr>
          <w:rFonts w:ascii="Arial" w:hAnsi="Arial" w:cs="Arial"/>
        </w:rPr>
        <w:t>Chitoge.</w:t>
      </w:r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Sao?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Thì...</w:t>
      </w:r>
    </w:p>
    <w:p w:rsidR="00455A17" w:rsidRDefault="00455A17">
      <w:pPr>
        <w:rPr>
          <w:ins w:id="158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ab/>
        <w:t>Hôm nay trông cậu lạ lắm đấy...</w:t>
      </w:r>
    </w:p>
    <w:p w:rsidR="007B2106" w:rsidRPr="0033687D" w:rsidRDefault="007B2106">
      <w:pPr>
        <w:rPr>
          <w:rFonts w:ascii="Arial" w:hAnsi="Arial" w:cs="Arial"/>
        </w:rPr>
      </w:pPr>
    </w:p>
    <w:p w:rsidR="00455A17" w:rsidRDefault="00455A17">
      <w:pPr>
        <w:rPr>
          <w:ins w:id="159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t>Panel:</w:t>
      </w:r>
      <w:r w:rsidRPr="0033687D">
        <w:rPr>
          <w:rFonts w:ascii="Arial" w:hAnsi="Arial" w:cs="Arial"/>
        </w:rPr>
        <w:tab/>
        <w:t>Hả</w:t>
      </w:r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Nhìn mặt cậu là biết ngay ấy mà.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Đang suy nghĩ chuyện gì à?</w:t>
      </w:r>
      <w:proofErr w:type="gramEnd"/>
    </w:p>
    <w:p w:rsidR="00455A17" w:rsidRDefault="00455A17">
      <w:pPr>
        <w:rPr>
          <w:ins w:id="160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tab/>
        <w:t>Hay là cậu...</w:t>
      </w:r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Kh-không thể nào...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H-hắn nhận ra rồi sao!?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r w:rsidR="00CF3A28" w:rsidRPr="0033687D">
        <w:rPr>
          <w:rFonts w:ascii="Arial" w:hAnsi="Arial" w:cs="Arial"/>
        </w:rPr>
        <w:t xml:space="preserve">N-nó </w:t>
      </w:r>
      <w:r w:rsidRPr="0033687D">
        <w:rPr>
          <w:rFonts w:ascii="Arial" w:hAnsi="Arial" w:cs="Arial"/>
        </w:rPr>
        <w:t>hiện ngay trên mặt mình sao!?</w:t>
      </w:r>
    </w:p>
    <w:p w:rsidR="007B2106" w:rsidRDefault="007B2106">
      <w:pPr>
        <w:rPr>
          <w:ins w:id="161" w:author="Quoc Phong" w:date="2012-12-07T16:47:00Z"/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Không thể nào...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Tên ngốc này sao có thể chứ!!</w:t>
      </w: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Hắn chỉ đang nói bừa thôi.</w:t>
      </w:r>
      <w:proofErr w:type="gramEnd"/>
    </w:p>
    <w:p w:rsidR="007B2106" w:rsidRDefault="007B2106">
      <w:pPr>
        <w:rPr>
          <w:ins w:id="162" w:author="Quoc Phong" w:date="2012-12-07T16:47:00Z"/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Phải nói sớm ra đi chứ...</w:t>
      </w:r>
    </w:p>
    <w:p w:rsidR="00455A17" w:rsidRDefault="00455A17">
      <w:pPr>
        <w:rPr>
          <w:ins w:id="163" w:author="Quoc Phong" w:date="2012-12-07T16:47:00Z"/>
          <w:rFonts w:ascii="Arial" w:hAnsi="Arial" w:cs="Arial"/>
        </w:rPr>
      </w:pPr>
      <w:r w:rsidRPr="0033687D">
        <w:rPr>
          <w:rFonts w:ascii="Arial" w:hAnsi="Arial" w:cs="Arial"/>
        </w:rPr>
        <w:tab/>
      </w:r>
      <w:del w:id="164" w:author="Quoc Phong" w:date="2012-12-07T16:48:00Z">
        <w:r w:rsidRPr="0033687D" w:rsidDel="007B2106">
          <w:rPr>
            <w:rFonts w:ascii="Arial" w:hAnsi="Arial" w:cs="Arial"/>
          </w:rPr>
          <w:delText>Cậu</w:delText>
        </w:r>
      </w:del>
      <w:ins w:id="165" w:author="Quoc Phong" w:date="2012-12-07T16:48:00Z">
        <w:r w:rsidR="007B2106">
          <w:rPr>
            <w:rFonts w:ascii="Arial" w:hAnsi="Arial" w:cs="Arial"/>
          </w:rPr>
          <w:t>Có phải</w:t>
        </w:r>
        <w:r w:rsidR="007B2106">
          <w:rPr>
            <w:rFonts w:ascii="Arial" w:hAnsi="Arial" w:cs="Arial"/>
          </w:rPr>
          <w:t>…</w:t>
        </w:r>
      </w:ins>
    </w:p>
    <w:p w:rsidR="007B2106" w:rsidRPr="0033687D" w:rsidRDefault="007B2106">
      <w:pPr>
        <w:rPr>
          <w:rFonts w:ascii="Arial" w:hAnsi="Arial" w:cs="Arial"/>
        </w:rPr>
      </w:pPr>
    </w:p>
    <w:p w:rsidR="00455A17" w:rsidRPr="0033687D" w:rsidRDefault="00455A17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18</w:t>
      </w:r>
    </w:p>
    <w:p w:rsidR="00455A17" w:rsidRPr="0033687D" w:rsidRDefault="0081554C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</w:r>
      <w:del w:id="166" w:author="Quoc Phong" w:date="2012-12-07T16:48:00Z">
        <w:r w:rsidRPr="0033687D" w:rsidDel="007B2106">
          <w:rPr>
            <w:rFonts w:ascii="Arial" w:hAnsi="Arial" w:cs="Arial"/>
          </w:rPr>
          <w:delText>Đang</w:delText>
        </w:r>
      </w:del>
      <w:ins w:id="167" w:author="Quoc Phong" w:date="2012-12-07T16:48:00Z">
        <w:r w:rsidR="007B2106">
          <w:rPr>
            <w:rFonts w:ascii="Arial" w:hAnsi="Arial" w:cs="Arial"/>
          </w:rPr>
          <w:t>Cậu</w:t>
        </w:r>
      </w:ins>
    </w:p>
    <w:p w:rsidR="0081554C" w:rsidRDefault="00835DE1">
      <w:pPr>
        <w:rPr>
          <w:ins w:id="168" w:author="Quoc Phong" w:date="2012-12-07T16:48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Đói rồi</w:t>
      </w:r>
      <w:r w:rsidR="0081554C" w:rsidRPr="0033687D">
        <w:rPr>
          <w:rFonts w:ascii="Arial" w:hAnsi="Arial" w:cs="Arial"/>
        </w:rPr>
        <w:t xml:space="preserve"> đúng không?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81554C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Đấy thấy chưa.</w:t>
      </w:r>
      <w:proofErr w:type="gramEnd"/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Ở cùng một thời gian rồi nên tôi cũng nắm được phần nào tẩy của cậu rồi</w:t>
      </w:r>
    </w:p>
    <w:p w:rsidR="0081554C" w:rsidRPr="0033687D" w:rsidRDefault="0081554C">
      <w:pPr>
        <w:rPr>
          <w:rFonts w:ascii="Arial" w:hAnsi="Arial" w:cs="Arial"/>
        </w:rPr>
      </w:pPr>
      <w:r w:rsidRPr="0033687D">
        <w:rPr>
          <w:rFonts w:ascii="Arial" w:hAnsi="Arial" w:cs="Arial"/>
        </w:rPr>
        <w:lastRenderedPageBreak/>
        <w:tab/>
        <w:t xml:space="preserve">Cứ khi nào </w:t>
      </w:r>
      <w:r w:rsidR="002D4514" w:rsidRPr="0033687D">
        <w:rPr>
          <w:rFonts w:ascii="Arial" w:hAnsi="Arial" w:cs="Arial"/>
        </w:rPr>
        <w:t>thấy cậu đưa cái vẻ mặt nghiêm trọng đó ra...</w:t>
      </w:r>
    </w:p>
    <w:p w:rsidR="0081554C" w:rsidRDefault="002D4514">
      <w:pPr>
        <w:rPr>
          <w:ins w:id="169" w:author="Quoc Phong" w:date="2012-12-07T16:48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Là biết ngay cậu đang đói bụ</w:t>
      </w:r>
      <w:r w:rsidR="002E1EBB" w:rsidRPr="0033687D">
        <w:rPr>
          <w:rFonts w:ascii="Arial" w:hAnsi="Arial" w:cs="Arial"/>
        </w:rPr>
        <w:t>ng mà</w:t>
      </w:r>
      <w:r w:rsidRPr="0033687D">
        <w:rPr>
          <w:rFonts w:ascii="Arial" w:hAnsi="Arial" w:cs="Arial"/>
        </w:rPr>
        <w:t>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81554C" w:rsidRPr="0033687D" w:rsidRDefault="002E1EBB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Mà h</w:t>
      </w:r>
      <w:r w:rsidR="0081554C" w:rsidRPr="0033687D">
        <w:rPr>
          <w:rFonts w:ascii="Arial" w:hAnsi="Arial" w:cs="Arial"/>
        </w:rPr>
        <w:t>ình như cậ</w:t>
      </w:r>
      <w:r w:rsidR="002D4514" w:rsidRPr="0033687D">
        <w:rPr>
          <w:rFonts w:ascii="Arial" w:hAnsi="Arial" w:cs="Arial"/>
        </w:rPr>
        <w:t xml:space="preserve">u đâu có </w:t>
      </w:r>
      <w:proofErr w:type="gramStart"/>
      <w:r w:rsidR="002D4514" w:rsidRPr="0033687D">
        <w:rPr>
          <w:rFonts w:ascii="Arial" w:hAnsi="Arial" w:cs="Arial"/>
        </w:rPr>
        <w:t>ăn</w:t>
      </w:r>
      <w:proofErr w:type="gramEnd"/>
      <w:r w:rsidR="002D4514" w:rsidRPr="0033687D">
        <w:rPr>
          <w:rFonts w:ascii="Arial" w:hAnsi="Arial" w:cs="Arial"/>
        </w:rPr>
        <w:t xml:space="preserve"> trưa đâu phả</w:t>
      </w:r>
      <w:r w:rsidR="0081554C" w:rsidRPr="0033687D">
        <w:rPr>
          <w:rFonts w:ascii="Arial" w:hAnsi="Arial" w:cs="Arial"/>
        </w:rPr>
        <w:t>i không?</w:t>
      </w:r>
    </w:p>
    <w:p w:rsidR="0081554C" w:rsidRPr="0033687D" w:rsidRDefault="0081554C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Đúng rồi</w:t>
      </w:r>
      <w:proofErr w:type="gramStart"/>
      <w:r w:rsidRPr="0033687D">
        <w:rPr>
          <w:rFonts w:ascii="Arial" w:hAnsi="Arial" w:cs="Arial"/>
        </w:rPr>
        <w:t>..</w:t>
      </w:r>
      <w:proofErr w:type="gramEnd"/>
    </w:p>
    <w:p w:rsidR="0081554C" w:rsidRDefault="0081554C">
      <w:pPr>
        <w:rPr>
          <w:ins w:id="170" w:author="Quoc Phong" w:date="2012-12-07T16:48:00Z"/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Hay  là</w:t>
      </w:r>
      <w:proofErr w:type="gramEnd"/>
      <w:r w:rsidRPr="0033687D">
        <w:rPr>
          <w:rFonts w:ascii="Arial" w:hAnsi="Arial" w:cs="Arial"/>
        </w:rPr>
        <w:t xml:space="preserve"> cậu đang giảm câ-</w:t>
      </w:r>
    </w:p>
    <w:p w:rsidR="007B2106" w:rsidRPr="0033687D" w:rsidRDefault="007B2106">
      <w:pPr>
        <w:rPr>
          <w:rFonts w:ascii="Arial" w:hAnsi="Arial" w:cs="Arial"/>
        </w:rPr>
      </w:pPr>
    </w:p>
    <w:p w:rsidR="0081554C" w:rsidRPr="0033687D" w:rsidRDefault="0081554C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Mi đi chết đi!!!</w:t>
      </w: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>Page 19</w:t>
      </w:r>
    </w:p>
    <w:p w:rsidR="002D4514" w:rsidRDefault="002D4514">
      <w:pPr>
        <w:rPr>
          <w:ins w:id="171" w:author="Quoc Phong" w:date="2012-12-07T16:49:00Z"/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</w:r>
      <w:del w:id="172" w:author="Quoc Phong" w:date="2012-12-07T16:49:00Z">
        <w:r w:rsidRPr="0033687D" w:rsidDel="007B2106">
          <w:rPr>
            <w:rFonts w:ascii="Arial" w:hAnsi="Arial" w:cs="Arial"/>
          </w:rPr>
          <w:delText>Fu</w:delText>
        </w:r>
      </w:del>
      <w:ins w:id="173" w:author="Quoc Phong" w:date="2012-12-07T16:49:00Z">
        <w:r w:rsidR="007B2106">
          <w:rPr>
            <w:rFonts w:ascii="Arial" w:hAnsi="Arial" w:cs="Arial"/>
          </w:rPr>
          <w:t>Khì</w:t>
        </w:r>
      </w:ins>
    </w:p>
    <w:p w:rsidR="007B2106" w:rsidRPr="0033687D" w:rsidRDefault="007B2106">
      <w:pPr>
        <w:rPr>
          <w:rFonts w:ascii="Arial" w:hAnsi="Arial" w:cs="Arial"/>
        </w:rPr>
      </w:pP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Ha ha ha</w:t>
      </w:r>
    </w:p>
    <w:p w:rsidR="002D4514" w:rsidRDefault="002D4514">
      <w:pPr>
        <w:rPr>
          <w:ins w:id="174" w:author="Quoc Phong" w:date="2012-12-07T16:49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Thôi</w:t>
      </w:r>
    </w:p>
    <w:p w:rsidR="007B2106" w:rsidRPr="0033687D" w:rsidRDefault="007B2106">
      <w:pPr>
        <w:rPr>
          <w:rFonts w:ascii="Arial" w:hAnsi="Arial" w:cs="Arial"/>
        </w:rPr>
      </w:pP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Sao cũng được</w:t>
      </w:r>
    </w:p>
    <w:p w:rsidR="002D4514" w:rsidRDefault="002D4514">
      <w:pPr>
        <w:rPr>
          <w:ins w:id="175" w:author="Quoc Phong" w:date="2012-12-07T16:50:00Z"/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Những chuyện đó cứ để sau đi.</w:t>
      </w:r>
      <w:proofErr w:type="gramEnd"/>
    </w:p>
    <w:p w:rsidR="007B2106" w:rsidRPr="0033687D" w:rsidRDefault="007B2106">
      <w:pPr>
        <w:rPr>
          <w:rFonts w:ascii="Arial" w:hAnsi="Arial" w:cs="Arial"/>
        </w:rPr>
      </w:pP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>Nè</w:t>
      </w: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r w:rsidRPr="0033687D">
        <w:rPr>
          <w:rFonts w:ascii="Arial" w:hAnsi="Arial" w:cs="Arial"/>
        </w:rPr>
        <w:tab/>
        <w:t xml:space="preserve">Đãi tôi </w:t>
      </w:r>
      <w:proofErr w:type="gramStart"/>
      <w:r w:rsidRPr="0033687D">
        <w:rPr>
          <w:rFonts w:ascii="Arial" w:hAnsi="Arial" w:cs="Arial"/>
        </w:rPr>
        <w:t>ăn</w:t>
      </w:r>
      <w:proofErr w:type="gramEnd"/>
      <w:r w:rsidRPr="0033687D">
        <w:rPr>
          <w:rFonts w:ascii="Arial" w:hAnsi="Arial" w:cs="Arial"/>
        </w:rPr>
        <w:t xml:space="preserve"> Ramen nữa đi.</w:t>
      </w: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>Raku:</w:t>
      </w:r>
      <w:r w:rsidRPr="0033687D">
        <w:rPr>
          <w:rFonts w:ascii="Arial" w:hAnsi="Arial" w:cs="Arial"/>
        </w:rPr>
        <w:tab/>
        <w:t>Hả!?</w:t>
      </w: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  <w:t>Tại sao chứ!?</w:t>
      </w: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  <w:proofErr w:type="gramStart"/>
      <w:r w:rsidRPr="0033687D">
        <w:rPr>
          <w:rFonts w:ascii="Arial" w:hAnsi="Arial" w:cs="Arial"/>
        </w:rPr>
        <w:t>Mà cậ</w:t>
      </w:r>
      <w:r w:rsidR="003D53F9" w:rsidRPr="0033687D">
        <w:rPr>
          <w:rFonts w:ascii="Arial" w:hAnsi="Arial" w:cs="Arial"/>
        </w:rPr>
        <w:t>u</w:t>
      </w:r>
      <w:ins w:id="176" w:author="Quoc Phong" w:date="2012-12-07T16:50:00Z">
        <w:r w:rsidR="007B2106">
          <w:rPr>
            <w:rFonts w:ascii="Arial" w:hAnsi="Arial" w:cs="Arial"/>
          </w:rPr>
          <w:t xml:space="preserve"> </w:t>
        </w:r>
      </w:ins>
      <w:r w:rsidRPr="0033687D">
        <w:rPr>
          <w:rFonts w:ascii="Arial" w:hAnsi="Arial" w:cs="Arial"/>
        </w:rPr>
        <w:t>đói thật</w:t>
      </w:r>
      <w:r w:rsidR="003D53F9" w:rsidRPr="0033687D">
        <w:rPr>
          <w:rFonts w:ascii="Arial" w:hAnsi="Arial" w:cs="Arial"/>
        </w:rPr>
        <w:t xml:space="preserve"> đấy</w:t>
      </w:r>
      <w:r w:rsidRPr="0033687D">
        <w:rPr>
          <w:rFonts w:ascii="Arial" w:hAnsi="Arial" w:cs="Arial"/>
        </w:rPr>
        <w:t xml:space="preserve"> à?</w:t>
      </w:r>
      <w:proofErr w:type="gramEnd"/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>Chitoge:</w:t>
      </w:r>
      <w:r w:rsidRPr="0033687D">
        <w:rPr>
          <w:rFonts w:ascii="Arial" w:hAnsi="Arial" w:cs="Arial"/>
        </w:rPr>
        <w:tab/>
        <w:t>Cứ đi đi</w:t>
      </w:r>
      <w:ins w:id="177" w:author="Quoc Phong" w:date="2012-12-07T16:50:00Z">
        <w:r w:rsidR="007B2106">
          <w:rPr>
            <w:rFonts w:ascii="Arial" w:hAnsi="Arial" w:cs="Arial"/>
          </w:rPr>
          <w:t xml:space="preserve"> đã</w:t>
        </w:r>
      </w:ins>
      <w:r w:rsidRPr="0033687D">
        <w:rPr>
          <w:rFonts w:ascii="Arial" w:hAnsi="Arial" w:cs="Arial"/>
        </w:rPr>
        <w:t>.</w:t>
      </w:r>
    </w:p>
    <w:p w:rsidR="002D4514" w:rsidRPr="0033687D" w:rsidRDefault="002D4514">
      <w:pPr>
        <w:rPr>
          <w:rFonts w:ascii="Arial" w:hAnsi="Arial" w:cs="Arial"/>
        </w:rPr>
      </w:pPr>
      <w:r w:rsidRPr="0033687D">
        <w:rPr>
          <w:rFonts w:ascii="Arial" w:hAnsi="Arial" w:cs="Arial"/>
        </w:rPr>
        <w:tab/>
      </w:r>
    </w:p>
    <w:sectPr w:rsidR="002D4514" w:rsidRPr="0033687D" w:rsidSect="00E44B3E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trackRevisions/>
  <w:defaultTabStop w:val="720"/>
  <w:characterSpacingControl w:val="doNotCompress"/>
  <w:compat>
    <w:useFELayout/>
  </w:compat>
  <w:rsids>
    <w:rsidRoot w:val="0066608D"/>
    <w:rsid w:val="00060E29"/>
    <w:rsid w:val="000659B7"/>
    <w:rsid w:val="00067B2D"/>
    <w:rsid w:val="00074550"/>
    <w:rsid w:val="000A7834"/>
    <w:rsid w:val="000B545F"/>
    <w:rsid w:val="00105477"/>
    <w:rsid w:val="001642E7"/>
    <w:rsid w:val="0017040A"/>
    <w:rsid w:val="00182DCA"/>
    <w:rsid w:val="00196AFE"/>
    <w:rsid w:val="001C0952"/>
    <w:rsid w:val="001F48D0"/>
    <w:rsid w:val="00211281"/>
    <w:rsid w:val="002B1139"/>
    <w:rsid w:val="002D4514"/>
    <w:rsid w:val="002E1EBB"/>
    <w:rsid w:val="002E229C"/>
    <w:rsid w:val="003145FD"/>
    <w:rsid w:val="0033687D"/>
    <w:rsid w:val="00395FC9"/>
    <w:rsid w:val="003D53F9"/>
    <w:rsid w:val="003E0722"/>
    <w:rsid w:val="00435F0B"/>
    <w:rsid w:val="00455A17"/>
    <w:rsid w:val="004A35AD"/>
    <w:rsid w:val="00514921"/>
    <w:rsid w:val="00571FFC"/>
    <w:rsid w:val="0066608D"/>
    <w:rsid w:val="006B5775"/>
    <w:rsid w:val="007540E9"/>
    <w:rsid w:val="00774D4A"/>
    <w:rsid w:val="00784D8D"/>
    <w:rsid w:val="007B2106"/>
    <w:rsid w:val="007D116D"/>
    <w:rsid w:val="0081554C"/>
    <w:rsid w:val="00835DE1"/>
    <w:rsid w:val="00920867"/>
    <w:rsid w:val="00A51F89"/>
    <w:rsid w:val="00B52BA9"/>
    <w:rsid w:val="00C16C18"/>
    <w:rsid w:val="00CA1F78"/>
    <w:rsid w:val="00CF3A28"/>
    <w:rsid w:val="00DE1577"/>
    <w:rsid w:val="00E1268B"/>
    <w:rsid w:val="00E44B3E"/>
    <w:rsid w:val="00EB4881"/>
    <w:rsid w:val="00F202D9"/>
    <w:rsid w:val="00F4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Hayate Ayasaki</dc:creator>
  <cp:keywords/>
  <dc:description/>
  <cp:lastModifiedBy>Quoc Phong</cp:lastModifiedBy>
  <cp:revision>25</cp:revision>
  <dcterms:created xsi:type="dcterms:W3CDTF">2012-12-06T12:46:00Z</dcterms:created>
  <dcterms:modified xsi:type="dcterms:W3CDTF">2012-12-07T09:50:00Z</dcterms:modified>
</cp:coreProperties>
</file>