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C37" w:rsidRDefault="007B3C37" w:rsidP="007B3C37">
      <w:pPr>
        <w:spacing w:line="480" w:lineRule="auto"/>
        <w:jc w:val="center"/>
        <w:rPr>
          <w:rFonts w:ascii="Times New Roman" w:hAnsi="Times New Roman" w:cs="Times New Roman"/>
          <w:sz w:val="24"/>
          <w:szCs w:val="24"/>
        </w:rPr>
      </w:pPr>
      <w:r>
        <w:rPr>
          <w:rFonts w:ascii="Times New Roman" w:hAnsi="Times New Roman" w:cs="Times New Roman"/>
          <w:sz w:val="24"/>
          <w:szCs w:val="24"/>
        </w:rPr>
        <w:t>Delusion of Religion</w:t>
      </w:r>
    </w:p>
    <w:p w:rsidR="007B3C37" w:rsidRDefault="007B3C37" w:rsidP="007B3C37">
      <w:pPr>
        <w:jc w:val="both"/>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7B3C37" w:rsidRDefault="007B3C37" w:rsidP="000B13DD">
      <w:pPr>
        <w:spacing w:line="480" w:lineRule="auto"/>
        <w:rPr>
          <w:rFonts w:ascii="Times New Roman" w:hAnsi="Times New Roman" w:cs="Times New Roman"/>
          <w:sz w:val="24"/>
          <w:szCs w:val="24"/>
        </w:rPr>
      </w:pPr>
    </w:p>
    <w:p w:rsidR="00BB043A" w:rsidRDefault="00B049E5" w:rsidP="000B13DD">
      <w:pPr>
        <w:spacing w:line="480" w:lineRule="auto"/>
        <w:rPr>
          <w:rFonts w:ascii="Times New Roman" w:hAnsi="Times New Roman" w:cs="Times New Roman"/>
          <w:sz w:val="24"/>
          <w:szCs w:val="24"/>
        </w:rPr>
      </w:pPr>
      <w:r>
        <w:rPr>
          <w:rFonts w:ascii="Times New Roman" w:hAnsi="Times New Roman" w:cs="Times New Roman"/>
          <w:noProof/>
          <w:sz w:val="24"/>
          <w:szCs w:val="24"/>
        </w:rPr>
        <w:lastRenderedPageBreak/>
        <w:pict>
          <v:shapetype id="_x0000_t202" coordsize="21600,21600" o:spt="202" path="m,l,21600r21600,l21600,xe">
            <v:stroke joinstyle="miter"/>
            <v:path gradientshapeok="t" o:connecttype="rect"/>
          </v:shapetype>
          <v:shape id="Text Box 2" o:spid="_x0000_s1026" type="#_x0000_t202" style="position:absolute;margin-left:391.05pt;margin-top:-44.7pt;width:50.25pt;height:23.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" strokecolor="white [3212]">
            <v:textbox>
              <w:txbxContent>
                <w:p w:rsidR="00EE7E3A" w:rsidRDefault="00EE7E3A">
                  <w:r>
                    <w:t>Feng 2</w:t>
                  </w:r>
                </w:p>
              </w:txbxContent>
            </v:textbox>
          </v:shape>
        </w:pict>
      </w:r>
      <w:r w:rsidR="00EE7E3A">
        <w:rPr>
          <w:rFonts w:ascii="Times New Roman" w:hAnsi="Times New Roman" w:cs="Times New Roman"/>
          <w:sz w:val="24"/>
          <w:szCs w:val="24"/>
        </w:rPr>
        <w:t>Yi Feng</w:t>
      </w:r>
    </w:p>
    <w:p w:rsidR="00EE7E3A" w:rsidRDefault="00EE7E3A" w:rsidP="000B13DD">
      <w:pPr>
        <w:spacing w:line="480" w:lineRule="auto"/>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Pandoflini</w:t>
      </w:r>
      <w:proofErr w:type="spellEnd"/>
    </w:p>
    <w:p w:rsidR="00EE7E3A" w:rsidRDefault="00EE7E3A" w:rsidP="000B13DD">
      <w:pPr>
        <w:spacing w:line="480" w:lineRule="auto"/>
        <w:rPr>
          <w:rFonts w:ascii="Times New Roman" w:hAnsi="Times New Roman" w:cs="Times New Roman"/>
          <w:sz w:val="24"/>
          <w:szCs w:val="24"/>
        </w:rPr>
      </w:pPr>
      <w:r>
        <w:rPr>
          <w:rFonts w:ascii="Times New Roman" w:hAnsi="Times New Roman" w:cs="Times New Roman"/>
          <w:sz w:val="24"/>
          <w:szCs w:val="24"/>
        </w:rPr>
        <w:t>English 11 Honor Period 4</w:t>
      </w:r>
    </w:p>
    <w:p w:rsidR="00EE7E3A" w:rsidRDefault="00EE7E3A" w:rsidP="000B13DD">
      <w:pPr>
        <w:spacing w:line="480" w:lineRule="auto"/>
        <w:rPr>
          <w:rFonts w:ascii="Times New Roman" w:hAnsi="Times New Roman" w:cs="Times New Roman"/>
          <w:sz w:val="24"/>
          <w:szCs w:val="24"/>
        </w:rPr>
      </w:pPr>
      <w:r>
        <w:rPr>
          <w:rFonts w:ascii="Times New Roman" w:hAnsi="Times New Roman" w:cs="Times New Roman"/>
          <w:sz w:val="24"/>
          <w:szCs w:val="24"/>
        </w:rPr>
        <w:t>March 14, 2013</w:t>
      </w:r>
    </w:p>
    <w:p w:rsidR="00112B4B" w:rsidRDefault="00112B4B" w:rsidP="000B13D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human history, religion has always </w:t>
      </w:r>
      <w:commentRangeStart w:id="0"/>
      <w:r>
        <w:rPr>
          <w:rFonts w:ascii="Times New Roman" w:hAnsi="Times New Roman" w:cs="Times New Roman"/>
          <w:sz w:val="24"/>
          <w:szCs w:val="24"/>
        </w:rPr>
        <w:t>placed</w:t>
      </w:r>
      <w:commentRangeEnd w:id="0"/>
      <w:r w:rsidR="00012C59">
        <w:rPr>
          <w:rStyle w:val="CommentReference"/>
        </w:rPr>
        <w:commentReference w:id="0"/>
      </w:r>
      <w:r>
        <w:rPr>
          <w:rFonts w:ascii="Times New Roman" w:hAnsi="Times New Roman" w:cs="Times New Roman"/>
          <w:sz w:val="24"/>
          <w:szCs w:val="24"/>
        </w:rPr>
        <w:t xml:space="preserve"> a big role. </w:t>
      </w:r>
      <w:commentRangeStart w:id="1"/>
      <w:r>
        <w:rPr>
          <w:rFonts w:ascii="Times New Roman" w:hAnsi="Times New Roman" w:cs="Times New Roman"/>
          <w:sz w:val="24"/>
          <w:szCs w:val="24"/>
        </w:rPr>
        <w:t xml:space="preserve">Religion was originally invented </w:t>
      </w:r>
      <w:commentRangeEnd w:id="1"/>
      <w:r w:rsidR="00012C59">
        <w:rPr>
          <w:rStyle w:val="CommentReference"/>
        </w:rPr>
        <w:commentReference w:id="1"/>
      </w:r>
      <w:r>
        <w:rPr>
          <w:rFonts w:ascii="Times New Roman" w:hAnsi="Times New Roman" w:cs="Times New Roman"/>
          <w:sz w:val="24"/>
          <w:szCs w:val="24"/>
        </w:rPr>
        <w:t xml:space="preserve">to explain natural phenomenon that primitive humans did not understand, such as rain, snow, day, and night. In the modern world, people practice religion for various reasons depending on their beliefs. </w:t>
      </w:r>
      <w:commentRangeStart w:id="2"/>
      <w:r>
        <w:rPr>
          <w:rFonts w:ascii="Times New Roman" w:hAnsi="Times New Roman" w:cs="Times New Roman"/>
          <w:sz w:val="24"/>
          <w:szCs w:val="24"/>
        </w:rPr>
        <w:t>Some people might</w:t>
      </w:r>
      <w:commentRangeEnd w:id="2"/>
      <w:r w:rsidR="00F8313B">
        <w:rPr>
          <w:rStyle w:val="CommentReference"/>
        </w:rPr>
        <w:commentReference w:id="2"/>
      </w:r>
      <w:r>
        <w:rPr>
          <w:rFonts w:ascii="Times New Roman" w:hAnsi="Times New Roman" w:cs="Times New Roman"/>
          <w:sz w:val="24"/>
          <w:szCs w:val="24"/>
        </w:rPr>
        <w:t xml:space="preserve"> practice religion because they believe in an afterlife, </w:t>
      </w:r>
      <w:commentRangeStart w:id="3"/>
      <w:r>
        <w:rPr>
          <w:rFonts w:ascii="Times New Roman" w:hAnsi="Times New Roman" w:cs="Times New Roman"/>
          <w:sz w:val="24"/>
          <w:szCs w:val="24"/>
        </w:rPr>
        <w:t>some people</w:t>
      </w:r>
      <w:commentRangeEnd w:id="3"/>
      <w:r w:rsidR="00F8313B">
        <w:rPr>
          <w:rStyle w:val="CommentReference"/>
        </w:rPr>
        <w:commentReference w:id="3"/>
      </w:r>
      <w:r>
        <w:rPr>
          <w:rFonts w:ascii="Times New Roman" w:hAnsi="Times New Roman" w:cs="Times New Roman"/>
          <w:sz w:val="24"/>
          <w:szCs w:val="24"/>
        </w:rPr>
        <w:t xml:space="preserve"> believe in spiritual salvation, </w:t>
      </w:r>
      <w:commentRangeStart w:id="4"/>
      <w:r>
        <w:rPr>
          <w:rFonts w:ascii="Times New Roman" w:hAnsi="Times New Roman" w:cs="Times New Roman"/>
          <w:sz w:val="24"/>
          <w:szCs w:val="24"/>
        </w:rPr>
        <w:t>or they might</w:t>
      </w:r>
      <w:commentRangeEnd w:id="4"/>
      <w:r w:rsidR="00C80A57">
        <w:rPr>
          <w:rStyle w:val="CommentReference"/>
        </w:rPr>
        <w:commentReference w:id="4"/>
      </w:r>
      <w:r>
        <w:rPr>
          <w:rFonts w:ascii="Times New Roman" w:hAnsi="Times New Roman" w:cs="Times New Roman"/>
          <w:sz w:val="24"/>
          <w:szCs w:val="24"/>
        </w:rPr>
        <w:t xml:space="preserve"> practice religion </w:t>
      </w:r>
      <w:r w:rsidR="00590C0B">
        <w:rPr>
          <w:rFonts w:ascii="Times New Roman" w:hAnsi="Times New Roman" w:cs="Times New Roman"/>
          <w:sz w:val="24"/>
          <w:szCs w:val="24"/>
        </w:rPr>
        <w:t xml:space="preserve">to cope with real life problems. </w:t>
      </w:r>
      <w:commentRangeStart w:id="5"/>
      <w:r w:rsidR="00590C0B">
        <w:rPr>
          <w:rFonts w:ascii="Times New Roman" w:hAnsi="Times New Roman" w:cs="Times New Roman"/>
          <w:sz w:val="24"/>
          <w:szCs w:val="24"/>
        </w:rPr>
        <w:t xml:space="preserve">Carson McCullers’ book, </w:t>
      </w:r>
      <w:r w:rsidR="00590C0B" w:rsidRPr="00590C0B">
        <w:rPr>
          <w:rFonts w:ascii="Times New Roman" w:hAnsi="Times New Roman" w:cs="Times New Roman"/>
          <w:i/>
          <w:sz w:val="24"/>
          <w:szCs w:val="24"/>
        </w:rPr>
        <w:t xml:space="preserve">The Heart is a Lonely </w:t>
      </w:r>
      <w:proofErr w:type="gramStart"/>
      <w:r w:rsidR="00590C0B" w:rsidRPr="00590C0B">
        <w:rPr>
          <w:rFonts w:ascii="Times New Roman" w:hAnsi="Times New Roman" w:cs="Times New Roman"/>
          <w:i/>
          <w:sz w:val="24"/>
          <w:szCs w:val="24"/>
        </w:rPr>
        <w:t>Hunter</w:t>
      </w:r>
      <w:r w:rsidR="00590C0B">
        <w:rPr>
          <w:rFonts w:ascii="Times New Roman" w:hAnsi="Times New Roman" w:cs="Times New Roman"/>
          <w:sz w:val="24"/>
          <w:szCs w:val="24"/>
        </w:rPr>
        <w:t>,</w:t>
      </w:r>
      <w:proofErr w:type="gramEnd"/>
      <w:r w:rsidR="00590C0B">
        <w:rPr>
          <w:rFonts w:ascii="Times New Roman" w:hAnsi="Times New Roman" w:cs="Times New Roman"/>
          <w:sz w:val="24"/>
          <w:szCs w:val="24"/>
        </w:rPr>
        <w:t xml:space="preserve"> the theme asserts that people self-delude themselves with religion in order to cope with real life problems. </w:t>
      </w:r>
      <w:commentRangeEnd w:id="5"/>
      <w:r w:rsidR="00C80A57">
        <w:rPr>
          <w:rStyle w:val="CommentReference"/>
        </w:rPr>
        <w:commentReference w:id="5"/>
      </w:r>
      <w:r>
        <w:rPr>
          <w:rFonts w:ascii="Times New Roman" w:hAnsi="Times New Roman" w:cs="Times New Roman"/>
          <w:sz w:val="24"/>
          <w:szCs w:val="24"/>
        </w:rPr>
        <w:t xml:space="preserve"> </w:t>
      </w:r>
    </w:p>
    <w:p w:rsidR="0018144C" w:rsidRDefault="002D5557" w:rsidP="000B13DD">
      <w:pPr>
        <w:spacing w:line="480" w:lineRule="auto"/>
        <w:rPr>
          <w:rFonts w:ascii="Times New Roman" w:hAnsi="Times New Roman" w:cs="Times New Roman"/>
          <w:sz w:val="24"/>
          <w:szCs w:val="24"/>
        </w:rPr>
      </w:pPr>
      <w:r>
        <w:rPr>
          <w:rFonts w:ascii="Times New Roman" w:hAnsi="Times New Roman" w:cs="Times New Roman"/>
          <w:sz w:val="24"/>
          <w:szCs w:val="24"/>
        </w:rPr>
        <w:tab/>
      </w:r>
      <w:commentRangeStart w:id="6"/>
      <w:r>
        <w:rPr>
          <w:rFonts w:ascii="Times New Roman" w:hAnsi="Times New Roman" w:cs="Times New Roman"/>
          <w:sz w:val="24"/>
          <w:szCs w:val="24"/>
        </w:rPr>
        <w:t xml:space="preserve">Dr. Copeland sees John Singer as an enlightened or Christ like figure is an obvious example of delusion. </w:t>
      </w:r>
      <w:commentRangeEnd w:id="6"/>
      <w:r w:rsidR="00D72CE2">
        <w:rPr>
          <w:rStyle w:val="CommentReference"/>
        </w:rPr>
        <w:commentReference w:id="6"/>
      </w:r>
      <w:commentRangeStart w:id="7"/>
      <w:r>
        <w:rPr>
          <w:rFonts w:ascii="Times New Roman" w:hAnsi="Times New Roman" w:cs="Times New Roman"/>
          <w:sz w:val="24"/>
          <w:szCs w:val="24"/>
        </w:rPr>
        <w:t>In the time frame of which this book takes place, African Americans were still segregated</w:t>
      </w:r>
      <w:r w:rsidR="005303AA">
        <w:rPr>
          <w:rFonts w:ascii="Times New Roman" w:hAnsi="Times New Roman" w:cs="Times New Roman"/>
          <w:sz w:val="24"/>
          <w:szCs w:val="24"/>
        </w:rPr>
        <w:t>,</w:t>
      </w:r>
      <w:commentRangeEnd w:id="7"/>
      <w:r w:rsidR="00D72CE2">
        <w:rPr>
          <w:rStyle w:val="CommentReference"/>
        </w:rPr>
        <w:commentReference w:id="7"/>
      </w:r>
      <w:r w:rsidR="005303AA">
        <w:rPr>
          <w:rFonts w:ascii="Times New Roman" w:hAnsi="Times New Roman" w:cs="Times New Roman"/>
          <w:sz w:val="24"/>
          <w:szCs w:val="24"/>
        </w:rPr>
        <w:t xml:space="preserve"> and </w:t>
      </w:r>
      <w:commentRangeStart w:id="8"/>
      <w:r w:rsidR="005303AA">
        <w:rPr>
          <w:rFonts w:ascii="Times New Roman" w:hAnsi="Times New Roman" w:cs="Times New Roman"/>
          <w:sz w:val="24"/>
          <w:szCs w:val="24"/>
        </w:rPr>
        <w:t xml:space="preserve">they often </w:t>
      </w:r>
      <w:commentRangeEnd w:id="8"/>
      <w:r w:rsidR="00EE0162">
        <w:rPr>
          <w:rStyle w:val="CommentReference"/>
        </w:rPr>
        <w:commentReference w:id="8"/>
      </w:r>
      <w:r w:rsidR="005303AA">
        <w:rPr>
          <w:rFonts w:ascii="Times New Roman" w:hAnsi="Times New Roman" w:cs="Times New Roman"/>
          <w:sz w:val="24"/>
          <w:szCs w:val="24"/>
        </w:rPr>
        <w:t xml:space="preserve">received poor treatment from Caucasians. “The white man smiled at him and lighted his cigarette. He did not know what to say, for nothing like that has ever happened to him before” </w:t>
      </w:r>
      <w:r w:rsidR="00802862">
        <w:rPr>
          <w:rFonts w:ascii="Times New Roman" w:hAnsi="Times New Roman" w:cs="Times New Roman"/>
          <w:sz w:val="24"/>
          <w:szCs w:val="24"/>
        </w:rPr>
        <w:t xml:space="preserve">(73). </w:t>
      </w:r>
      <w:r w:rsidR="005303AA">
        <w:rPr>
          <w:rFonts w:ascii="Times New Roman" w:hAnsi="Times New Roman" w:cs="Times New Roman"/>
          <w:sz w:val="24"/>
          <w:szCs w:val="24"/>
        </w:rPr>
        <w:t xml:space="preserve">Because of the mistreatments Dr. Copeland received throughout his life time, it was shocking to him that a white man </w:t>
      </w:r>
      <w:commentRangeStart w:id="9"/>
      <w:r w:rsidR="005303AA">
        <w:rPr>
          <w:rFonts w:ascii="Times New Roman" w:hAnsi="Times New Roman" w:cs="Times New Roman"/>
          <w:sz w:val="24"/>
          <w:szCs w:val="24"/>
        </w:rPr>
        <w:t>showed</w:t>
      </w:r>
      <w:commentRangeEnd w:id="9"/>
      <w:r w:rsidR="00EE0162">
        <w:rPr>
          <w:rStyle w:val="CommentReference"/>
        </w:rPr>
        <w:commentReference w:id="9"/>
      </w:r>
      <w:r w:rsidR="005303AA">
        <w:rPr>
          <w:rFonts w:ascii="Times New Roman" w:hAnsi="Times New Roman" w:cs="Times New Roman"/>
          <w:sz w:val="24"/>
          <w:szCs w:val="24"/>
        </w:rPr>
        <w:t xml:space="preserve"> him an act of courtesy. </w:t>
      </w:r>
      <w:commentRangeStart w:id="10"/>
      <w:r w:rsidR="005303AA">
        <w:rPr>
          <w:rFonts w:ascii="Times New Roman" w:hAnsi="Times New Roman" w:cs="Times New Roman"/>
          <w:sz w:val="24"/>
          <w:szCs w:val="24"/>
        </w:rPr>
        <w:t xml:space="preserve">Therefore, he concluded that this man must be enlightened since he was able to look </w:t>
      </w:r>
      <w:commentRangeStart w:id="11"/>
      <w:r w:rsidR="005303AA">
        <w:rPr>
          <w:rFonts w:ascii="Times New Roman" w:hAnsi="Times New Roman" w:cs="Times New Roman"/>
          <w:sz w:val="24"/>
          <w:szCs w:val="24"/>
        </w:rPr>
        <w:t>pass</w:t>
      </w:r>
      <w:commentRangeEnd w:id="11"/>
      <w:r w:rsidR="00EE0162">
        <w:rPr>
          <w:rStyle w:val="CommentReference"/>
        </w:rPr>
        <w:commentReference w:id="11"/>
      </w:r>
      <w:r w:rsidR="005303AA">
        <w:rPr>
          <w:rFonts w:ascii="Times New Roman" w:hAnsi="Times New Roman" w:cs="Times New Roman"/>
          <w:sz w:val="24"/>
          <w:szCs w:val="24"/>
        </w:rPr>
        <w:t xml:space="preserve"> Dr. Copeland’</w:t>
      </w:r>
      <w:r w:rsidR="00CC5218">
        <w:rPr>
          <w:rFonts w:ascii="Times New Roman" w:hAnsi="Times New Roman" w:cs="Times New Roman"/>
          <w:sz w:val="24"/>
          <w:szCs w:val="24"/>
        </w:rPr>
        <w:t xml:space="preserve">s skin color, which shows Dr. Copeland’s delusion. </w:t>
      </w:r>
      <w:r w:rsidR="0030504D">
        <w:rPr>
          <w:rFonts w:ascii="Times New Roman" w:hAnsi="Times New Roman" w:cs="Times New Roman"/>
          <w:sz w:val="24"/>
          <w:szCs w:val="24"/>
        </w:rPr>
        <w:t xml:space="preserve">Despite the fact that African Americans were mistreated by most Caucasians, </w:t>
      </w:r>
      <w:commentRangeStart w:id="12"/>
      <w:r w:rsidR="0030504D">
        <w:rPr>
          <w:rFonts w:ascii="Times New Roman" w:hAnsi="Times New Roman" w:cs="Times New Roman"/>
          <w:sz w:val="24"/>
          <w:szCs w:val="24"/>
        </w:rPr>
        <w:t>it deems</w:t>
      </w:r>
      <w:commentRangeEnd w:id="12"/>
      <w:r w:rsidR="006C7914">
        <w:rPr>
          <w:rStyle w:val="CommentReference"/>
        </w:rPr>
        <w:commentReference w:id="12"/>
      </w:r>
      <w:r w:rsidR="0030504D">
        <w:rPr>
          <w:rFonts w:ascii="Times New Roman" w:hAnsi="Times New Roman" w:cs="Times New Roman"/>
          <w:sz w:val="24"/>
          <w:szCs w:val="24"/>
        </w:rPr>
        <w:t xml:space="preserve"> </w:t>
      </w:r>
      <w:r w:rsidR="000B13DD">
        <w:rPr>
          <w:rFonts w:ascii="Times New Roman" w:hAnsi="Times New Roman" w:cs="Times New Roman"/>
          <w:sz w:val="24"/>
          <w:szCs w:val="24"/>
        </w:rPr>
        <w:t>ridiculous</w:t>
      </w:r>
      <w:r w:rsidR="0030504D">
        <w:rPr>
          <w:rFonts w:ascii="Times New Roman" w:hAnsi="Times New Roman" w:cs="Times New Roman"/>
          <w:sz w:val="24"/>
          <w:szCs w:val="24"/>
        </w:rPr>
        <w:t xml:space="preserve"> that Dr. </w:t>
      </w:r>
      <w:r w:rsidR="0030504D">
        <w:rPr>
          <w:rFonts w:ascii="Times New Roman" w:hAnsi="Times New Roman" w:cs="Times New Roman"/>
          <w:sz w:val="24"/>
          <w:szCs w:val="24"/>
        </w:rPr>
        <w:lastRenderedPageBreak/>
        <w:t xml:space="preserve">Copeland </w:t>
      </w:r>
      <w:commentRangeStart w:id="13"/>
      <w:r w:rsidR="0030504D">
        <w:rPr>
          <w:rFonts w:ascii="Times New Roman" w:hAnsi="Times New Roman" w:cs="Times New Roman"/>
          <w:sz w:val="24"/>
          <w:szCs w:val="24"/>
        </w:rPr>
        <w:t>postulate</w:t>
      </w:r>
      <w:commentRangeEnd w:id="13"/>
      <w:r w:rsidR="006C7914">
        <w:rPr>
          <w:rStyle w:val="CommentReference"/>
        </w:rPr>
        <w:commentReference w:id="13"/>
      </w:r>
      <w:r w:rsidR="0030504D">
        <w:rPr>
          <w:rFonts w:ascii="Times New Roman" w:hAnsi="Times New Roman" w:cs="Times New Roman"/>
          <w:sz w:val="24"/>
          <w:szCs w:val="24"/>
        </w:rPr>
        <w:t xml:space="preserve"> John Singer was enlightened simply </w:t>
      </w:r>
      <w:commentRangeStart w:id="14"/>
      <w:r w:rsidR="0030504D">
        <w:rPr>
          <w:rFonts w:ascii="Times New Roman" w:hAnsi="Times New Roman" w:cs="Times New Roman"/>
          <w:sz w:val="24"/>
          <w:szCs w:val="24"/>
        </w:rPr>
        <w:t>base</w:t>
      </w:r>
      <w:commentRangeEnd w:id="14"/>
      <w:r w:rsidR="006C7914">
        <w:rPr>
          <w:rStyle w:val="CommentReference"/>
        </w:rPr>
        <w:commentReference w:id="14"/>
      </w:r>
      <w:r w:rsidR="0030504D">
        <w:rPr>
          <w:rFonts w:ascii="Times New Roman" w:hAnsi="Times New Roman" w:cs="Times New Roman"/>
          <w:sz w:val="24"/>
          <w:szCs w:val="24"/>
        </w:rPr>
        <w:t xml:space="preserve"> on this </w:t>
      </w:r>
      <w:r w:rsidR="000B13DD">
        <w:rPr>
          <w:rFonts w:ascii="Times New Roman" w:hAnsi="Times New Roman" w:cs="Times New Roman"/>
          <w:sz w:val="24"/>
          <w:szCs w:val="24"/>
        </w:rPr>
        <w:t xml:space="preserve">single </w:t>
      </w:r>
      <w:r w:rsidR="0030504D">
        <w:rPr>
          <w:rFonts w:ascii="Times New Roman" w:hAnsi="Times New Roman" w:cs="Times New Roman"/>
          <w:sz w:val="24"/>
          <w:szCs w:val="24"/>
        </w:rPr>
        <w:t>act of kindness.</w:t>
      </w:r>
      <w:r w:rsidR="000B13DD">
        <w:rPr>
          <w:rFonts w:ascii="Times New Roman" w:hAnsi="Times New Roman" w:cs="Times New Roman"/>
          <w:sz w:val="24"/>
          <w:szCs w:val="24"/>
        </w:rPr>
        <w:t xml:space="preserve"> </w:t>
      </w:r>
      <w:commentRangeEnd w:id="10"/>
      <w:r w:rsidR="00A5349A">
        <w:rPr>
          <w:rStyle w:val="CommentReference"/>
        </w:rPr>
        <w:commentReference w:id="10"/>
      </w:r>
      <w:commentRangeStart w:id="15"/>
      <w:r w:rsidR="00CC5218">
        <w:rPr>
          <w:rFonts w:ascii="Times New Roman" w:hAnsi="Times New Roman" w:cs="Times New Roman"/>
          <w:sz w:val="24"/>
          <w:szCs w:val="24"/>
        </w:rPr>
        <w:t>To further demonstrate Dr. Copeland’s delusion</w:t>
      </w:r>
      <w:commentRangeEnd w:id="15"/>
      <w:r w:rsidR="006C7914">
        <w:rPr>
          <w:rStyle w:val="CommentReference"/>
        </w:rPr>
        <w:commentReference w:id="15"/>
      </w:r>
      <w:r w:rsidR="00CC5218">
        <w:rPr>
          <w:rFonts w:ascii="Times New Roman" w:hAnsi="Times New Roman" w:cs="Times New Roman"/>
          <w:sz w:val="24"/>
          <w:szCs w:val="24"/>
        </w:rPr>
        <w:t>,</w:t>
      </w:r>
      <w:r w:rsidR="000D1664">
        <w:rPr>
          <w:rFonts w:ascii="Times New Roman" w:hAnsi="Times New Roman" w:cs="Times New Roman"/>
          <w:sz w:val="24"/>
          <w:szCs w:val="24"/>
        </w:rPr>
        <w:t xml:space="preserve"> </w:t>
      </w:r>
      <w:r w:rsidR="00CC5218">
        <w:rPr>
          <w:rFonts w:ascii="Times New Roman" w:hAnsi="Times New Roman" w:cs="Times New Roman"/>
          <w:sz w:val="24"/>
          <w:szCs w:val="24"/>
        </w:rPr>
        <w:t>he</w:t>
      </w:r>
      <w:r w:rsidR="000D1664">
        <w:rPr>
          <w:rFonts w:ascii="Times New Roman" w:hAnsi="Times New Roman" w:cs="Times New Roman"/>
          <w:sz w:val="24"/>
          <w:szCs w:val="24"/>
        </w:rPr>
        <w:t xml:space="preserve"> makes the assumption that John Singer </w:t>
      </w:r>
      <w:r w:rsidR="00CC5218">
        <w:rPr>
          <w:rFonts w:ascii="Times New Roman" w:hAnsi="Times New Roman" w:cs="Times New Roman"/>
          <w:sz w:val="24"/>
          <w:szCs w:val="24"/>
        </w:rPr>
        <w:t>is</w:t>
      </w:r>
      <w:r w:rsidR="000D1664">
        <w:rPr>
          <w:rFonts w:ascii="Times New Roman" w:hAnsi="Times New Roman" w:cs="Times New Roman"/>
          <w:sz w:val="24"/>
          <w:szCs w:val="24"/>
        </w:rPr>
        <w:t xml:space="preserve"> Jewish despite the lack of evidence that proves John Singer’s faith. </w:t>
      </w:r>
      <w:r w:rsidR="00CC5218">
        <w:rPr>
          <w:rFonts w:ascii="Times New Roman" w:hAnsi="Times New Roman" w:cs="Times New Roman"/>
          <w:sz w:val="24"/>
          <w:szCs w:val="24"/>
        </w:rPr>
        <w:t>“Dr. Copeland thinks that he is a Jew because his heroes are secular Jews – Benedict Spinoza and Karl Marx” (</w:t>
      </w:r>
      <w:proofErr w:type="spellStart"/>
      <w:r w:rsidR="00CC5218">
        <w:rPr>
          <w:rFonts w:ascii="Times New Roman" w:hAnsi="Times New Roman" w:cs="Times New Roman"/>
          <w:sz w:val="24"/>
          <w:szCs w:val="24"/>
        </w:rPr>
        <w:t>Hershon</w:t>
      </w:r>
      <w:proofErr w:type="spellEnd"/>
      <w:r w:rsidR="00CC5218">
        <w:rPr>
          <w:rFonts w:ascii="Times New Roman" w:hAnsi="Times New Roman" w:cs="Times New Roman"/>
          <w:sz w:val="24"/>
          <w:szCs w:val="24"/>
        </w:rPr>
        <w:t xml:space="preserve"> 1). </w:t>
      </w:r>
      <w:commentRangeStart w:id="16"/>
      <w:r w:rsidR="00C046F1">
        <w:rPr>
          <w:rFonts w:ascii="Times New Roman" w:hAnsi="Times New Roman" w:cs="Times New Roman"/>
          <w:sz w:val="24"/>
          <w:szCs w:val="24"/>
        </w:rPr>
        <w:t xml:space="preserve">This shows Dr. Copeland’s delusion because he assumes that his heroes and John Singer are all enlightened. So therefore, if his heroes were Jewish, John Singer must be as well. </w:t>
      </w:r>
      <w:commentRangeEnd w:id="16"/>
      <w:r w:rsidR="00506775">
        <w:rPr>
          <w:rStyle w:val="CommentReference"/>
        </w:rPr>
        <w:commentReference w:id="16"/>
      </w:r>
      <w:commentRangeStart w:id="17"/>
      <w:r w:rsidR="00705B9B">
        <w:rPr>
          <w:rFonts w:ascii="Times New Roman" w:hAnsi="Times New Roman" w:cs="Times New Roman"/>
          <w:sz w:val="24"/>
          <w:szCs w:val="24"/>
        </w:rPr>
        <w:t xml:space="preserve">Overall, Dr. Copeland assuming that John Singer is enlightened based on a single act of kindness is an obvious example of people deluding themselves with religion in order to cope with real life problems, and John Singer’s action also lures Jake Blount into thinking that John Singer has infinite wisdom.  </w:t>
      </w:r>
      <w:commentRangeEnd w:id="17"/>
      <w:r w:rsidR="00B81045">
        <w:rPr>
          <w:rStyle w:val="CommentReference"/>
        </w:rPr>
        <w:commentReference w:id="17"/>
      </w:r>
    </w:p>
    <w:p w:rsidR="0018144C" w:rsidRDefault="00B049E5" w:rsidP="000B13DD">
      <w:pPr>
        <w:spacing w:line="480" w:lineRule="auto"/>
        <w:rPr>
          <w:rFonts w:ascii="Times New Roman" w:hAnsi="Times New Roman" w:cs="Times New Roman"/>
          <w:sz w:val="24"/>
          <w:szCs w:val="24"/>
        </w:rPr>
      </w:pPr>
      <w:r>
        <w:rPr>
          <w:rFonts w:ascii="Times New Roman" w:hAnsi="Times New Roman" w:cs="Times New Roman"/>
          <w:noProof/>
          <w:sz w:val="24"/>
          <w:szCs w:val="24"/>
        </w:rPr>
        <w:pict>
          <v:shape id="_x0000_s1027" type="#_x0000_t202" style="position:absolute;margin-left:387.3pt;margin-top:-333.15pt;width:50.25pt;height:2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" strokecolor="white [3212]">
            <v:textbox>
              <w:txbxContent>
                <w:p w:rsidR="007B3C37" w:rsidRDefault="007B3C37">
                  <w:r>
                    <w:t>Feng 3</w:t>
                  </w:r>
                </w:p>
              </w:txbxContent>
            </v:textbox>
          </v:shape>
        </w:pict>
      </w:r>
      <w:r w:rsidR="0018144C">
        <w:rPr>
          <w:rFonts w:ascii="Times New Roman" w:hAnsi="Times New Roman" w:cs="Times New Roman"/>
          <w:sz w:val="24"/>
          <w:szCs w:val="24"/>
        </w:rPr>
        <w:tab/>
      </w:r>
      <w:commentRangeStart w:id="18"/>
      <w:r w:rsidR="00E97E4E">
        <w:rPr>
          <w:rFonts w:ascii="Times New Roman" w:hAnsi="Times New Roman" w:cs="Times New Roman"/>
          <w:sz w:val="24"/>
          <w:szCs w:val="24"/>
        </w:rPr>
        <w:t xml:space="preserve">Jake Blount assumes that John Singer </w:t>
      </w:r>
      <w:commentRangeStart w:id="19"/>
      <w:r w:rsidR="00E97E4E">
        <w:rPr>
          <w:rFonts w:ascii="Times New Roman" w:hAnsi="Times New Roman" w:cs="Times New Roman"/>
          <w:sz w:val="24"/>
          <w:szCs w:val="24"/>
        </w:rPr>
        <w:t>have</w:t>
      </w:r>
      <w:commentRangeEnd w:id="19"/>
      <w:r w:rsidR="00F66B3A">
        <w:rPr>
          <w:rStyle w:val="CommentReference"/>
        </w:rPr>
        <w:commentReference w:id="19"/>
      </w:r>
      <w:r w:rsidR="00E97E4E">
        <w:rPr>
          <w:rFonts w:ascii="Times New Roman" w:hAnsi="Times New Roman" w:cs="Times New Roman"/>
          <w:sz w:val="24"/>
          <w:szCs w:val="24"/>
        </w:rPr>
        <w:t xml:space="preserve"> infinite wisdom </w:t>
      </w:r>
      <w:r w:rsidR="00A85B0D">
        <w:rPr>
          <w:rFonts w:ascii="Times New Roman" w:hAnsi="Times New Roman" w:cs="Times New Roman"/>
          <w:sz w:val="24"/>
          <w:szCs w:val="24"/>
        </w:rPr>
        <w:t>because John Singer listens to Jake Blount’s rants</w:t>
      </w:r>
      <w:r w:rsidR="004F5B62">
        <w:rPr>
          <w:rFonts w:ascii="Times New Roman" w:hAnsi="Times New Roman" w:cs="Times New Roman"/>
          <w:sz w:val="24"/>
          <w:szCs w:val="24"/>
        </w:rPr>
        <w:t xml:space="preserve"> and </w:t>
      </w:r>
      <w:commentRangeStart w:id="20"/>
      <w:r w:rsidR="004F5B62">
        <w:rPr>
          <w:rFonts w:ascii="Times New Roman" w:hAnsi="Times New Roman" w:cs="Times New Roman"/>
          <w:sz w:val="24"/>
          <w:szCs w:val="24"/>
        </w:rPr>
        <w:t>gives the illusion</w:t>
      </w:r>
      <w:commentRangeEnd w:id="20"/>
      <w:r w:rsidR="00F66B3A">
        <w:rPr>
          <w:rStyle w:val="CommentReference"/>
        </w:rPr>
        <w:commentReference w:id="20"/>
      </w:r>
      <w:r w:rsidR="004F5B62">
        <w:rPr>
          <w:rFonts w:ascii="Times New Roman" w:hAnsi="Times New Roman" w:cs="Times New Roman"/>
          <w:sz w:val="24"/>
          <w:szCs w:val="24"/>
        </w:rPr>
        <w:t xml:space="preserve"> that John Singer </w:t>
      </w:r>
      <w:commentRangeStart w:id="21"/>
      <w:r w:rsidR="004F5B62">
        <w:rPr>
          <w:rFonts w:ascii="Times New Roman" w:hAnsi="Times New Roman" w:cs="Times New Roman"/>
          <w:sz w:val="24"/>
          <w:szCs w:val="24"/>
        </w:rPr>
        <w:t>understands him</w:t>
      </w:r>
      <w:r w:rsidR="00A85B0D">
        <w:rPr>
          <w:rFonts w:ascii="Times New Roman" w:hAnsi="Times New Roman" w:cs="Times New Roman"/>
          <w:sz w:val="24"/>
          <w:szCs w:val="24"/>
        </w:rPr>
        <w:t xml:space="preserve">. </w:t>
      </w:r>
      <w:commentRangeEnd w:id="18"/>
      <w:r w:rsidR="00F66B3A">
        <w:rPr>
          <w:rStyle w:val="CommentReference"/>
        </w:rPr>
        <w:commentReference w:id="18"/>
      </w:r>
      <w:commentRangeEnd w:id="21"/>
      <w:r w:rsidR="00F66B3A">
        <w:rPr>
          <w:rStyle w:val="CommentReference"/>
        </w:rPr>
        <w:commentReference w:id="21"/>
      </w:r>
      <w:r w:rsidR="00315BFA">
        <w:rPr>
          <w:rFonts w:ascii="Times New Roman" w:hAnsi="Times New Roman" w:cs="Times New Roman"/>
          <w:sz w:val="24"/>
          <w:szCs w:val="24"/>
        </w:rPr>
        <w:t xml:space="preserve">Jake Blount is a </w:t>
      </w:r>
      <w:r w:rsidR="004F5B62">
        <w:rPr>
          <w:rFonts w:ascii="Times New Roman" w:hAnsi="Times New Roman" w:cs="Times New Roman"/>
          <w:sz w:val="24"/>
          <w:szCs w:val="24"/>
        </w:rPr>
        <w:t xml:space="preserve">socialist who </w:t>
      </w:r>
      <w:r w:rsidR="00315BFA">
        <w:rPr>
          <w:rFonts w:ascii="Times New Roman" w:hAnsi="Times New Roman" w:cs="Times New Roman"/>
          <w:sz w:val="24"/>
          <w:szCs w:val="24"/>
        </w:rPr>
        <w:t>strong</w:t>
      </w:r>
      <w:r w:rsidR="004F5B62">
        <w:rPr>
          <w:rFonts w:ascii="Times New Roman" w:hAnsi="Times New Roman" w:cs="Times New Roman"/>
          <w:sz w:val="24"/>
          <w:szCs w:val="24"/>
        </w:rPr>
        <w:t>ly</w:t>
      </w:r>
      <w:r w:rsidR="00315BFA">
        <w:rPr>
          <w:rFonts w:ascii="Times New Roman" w:hAnsi="Times New Roman" w:cs="Times New Roman"/>
          <w:sz w:val="24"/>
          <w:szCs w:val="24"/>
        </w:rPr>
        <w:t xml:space="preserve"> </w:t>
      </w:r>
      <w:commentRangeStart w:id="22"/>
      <w:r w:rsidR="00315BFA">
        <w:rPr>
          <w:rFonts w:ascii="Times New Roman" w:hAnsi="Times New Roman" w:cs="Times New Roman"/>
          <w:sz w:val="24"/>
          <w:szCs w:val="24"/>
        </w:rPr>
        <w:t>advocate</w:t>
      </w:r>
      <w:commentRangeEnd w:id="22"/>
      <w:r w:rsidR="00B279CB">
        <w:rPr>
          <w:rStyle w:val="CommentReference"/>
        </w:rPr>
        <w:commentReference w:id="22"/>
      </w:r>
      <w:r w:rsidR="00315BFA">
        <w:rPr>
          <w:rFonts w:ascii="Times New Roman" w:hAnsi="Times New Roman" w:cs="Times New Roman"/>
          <w:sz w:val="24"/>
          <w:szCs w:val="24"/>
        </w:rPr>
        <w:t xml:space="preserve"> against capitalism because he firmly believes that it is the </w:t>
      </w:r>
      <w:commentRangeStart w:id="23"/>
      <w:r w:rsidR="00315BFA">
        <w:rPr>
          <w:rFonts w:ascii="Times New Roman" w:hAnsi="Times New Roman" w:cs="Times New Roman"/>
          <w:sz w:val="24"/>
          <w:szCs w:val="24"/>
        </w:rPr>
        <w:t>root of evil</w:t>
      </w:r>
      <w:commentRangeEnd w:id="23"/>
      <w:r w:rsidR="00B279CB">
        <w:rPr>
          <w:rStyle w:val="CommentReference"/>
        </w:rPr>
        <w:commentReference w:id="23"/>
      </w:r>
      <w:r w:rsidR="00315BFA">
        <w:rPr>
          <w:rFonts w:ascii="Times New Roman" w:hAnsi="Times New Roman" w:cs="Times New Roman"/>
          <w:sz w:val="24"/>
          <w:szCs w:val="24"/>
        </w:rPr>
        <w:t xml:space="preserve">. </w:t>
      </w:r>
      <w:r w:rsidR="004F5B62">
        <w:rPr>
          <w:rFonts w:ascii="Times New Roman" w:hAnsi="Times New Roman" w:cs="Times New Roman"/>
          <w:sz w:val="24"/>
          <w:szCs w:val="24"/>
        </w:rPr>
        <w:t xml:space="preserve">He believes that capitalism keeps workers poor while </w:t>
      </w:r>
      <w:commentRangeStart w:id="24"/>
      <w:r w:rsidR="004F5B62">
        <w:rPr>
          <w:rFonts w:ascii="Times New Roman" w:hAnsi="Times New Roman" w:cs="Times New Roman"/>
          <w:sz w:val="24"/>
          <w:szCs w:val="24"/>
        </w:rPr>
        <w:t>they make the</w:t>
      </w:r>
      <w:commentRangeEnd w:id="24"/>
      <w:r w:rsidR="00B279CB">
        <w:rPr>
          <w:rStyle w:val="CommentReference"/>
        </w:rPr>
        <w:commentReference w:id="24"/>
      </w:r>
      <w:r w:rsidR="004F5B62">
        <w:rPr>
          <w:rFonts w:ascii="Times New Roman" w:hAnsi="Times New Roman" w:cs="Times New Roman"/>
          <w:sz w:val="24"/>
          <w:szCs w:val="24"/>
        </w:rPr>
        <w:t xml:space="preserve"> upper classes rich. </w:t>
      </w:r>
      <w:commentRangeStart w:id="25"/>
      <w:r w:rsidR="004F5B62">
        <w:rPr>
          <w:rFonts w:ascii="Times New Roman" w:hAnsi="Times New Roman" w:cs="Times New Roman"/>
          <w:sz w:val="24"/>
          <w:szCs w:val="24"/>
        </w:rPr>
        <w:t xml:space="preserve">He tries </w:t>
      </w:r>
      <w:commentRangeEnd w:id="25"/>
      <w:r w:rsidR="00B279CB">
        <w:rPr>
          <w:rStyle w:val="CommentReference"/>
        </w:rPr>
        <w:commentReference w:id="25"/>
      </w:r>
      <w:r w:rsidR="004F5B62">
        <w:rPr>
          <w:rFonts w:ascii="Times New Roman" w:hAnsi="Times New Roman" w:cs="Times New Roman"/>
          <w:sz w:val="24"/>
          <w:szCs w:val="24"/>
        </w:rPr>
        <w:t xml:space="preserve">to give speeches and lectures that explain the evils of capitalism and hopes that one day the working class will rise up in revolt. Despite his best efforts, nobody seems to understand him, and the only person that gives the illusion of comprehension is John Singer. “But the main thing he sees is that the whole system of the world is built on a lie, and although it’s plain as the shining sun – </w:t>
      </w:r>
      <w:proofErr w:type="gramStart"/>
      <w:r w:rsidR="004F5B62">
        <w:rPr>
          <w:rFonts w:ascii="Times New Roman" w:hAnsi="Times New Roman" w:cs="Times New Roman"/>
          <w:sz w:val="24"/>
          <w:szCs w:val="24"/>
        </w:rPr>
        <w:t>the don’t</w:t>
      </w:r>
      <w:proofErr w:type="gramEnd"/>
      <w:r w:rsidR="004F5B62">
        <w:rPr>
          <w:rFonts w:ascii="Times New Roman" w:hAnsi="Times New Roman" w:cs="Times New Roman"/>
          <w:sz w:val="24"/>
          <w:szCs w:val="24"/>
        </w:rPr>
        <w:t xml:space="preserve">-knows have lived with that lie so long they just can’t see it” (129). </w:t>
      </w:r>
      <w:r w:rsidR="00B9284E">
        <w:rPr>
          <w:rFonts w:ascii="Times New Roman" w:hAnsi="Times New Roman" w:cs="Times New Roman"/>
          <w:sz w:val="24"/>
          <w:szCs w:val="24"/>
        </w:rPr>
        <w:t xml:space="preserve">Jake Blount explains that people fall into two categories, the do-knows and </w:t>
      </w:r>
      <w:proofErr w:type="gramStart"/>
      <w:r w:rsidR="00B9284E">
        <w:rPr>
          <w:rFonts w:ascii="Times New Roman" w:hAnsi="Times New Roman" w:cs="Times New Roman"/>
          <w:sz w:val="24"/>
          <w:szCs w:val="24"/>
        </w:rPr>
        <w:t>the don’t</w:t>
      </w:r>
      <w:proofErr w:type="gramEnd"/>
      <w:r w:rsidR="00B9284E">
        <w:rPr>
          <w:rFonts w:ascii="Times New Roman" w:hAnsi="Times New Roman" w:cs="Times New Roman"/>
          <w:sz w:val="24"/>
          <w:szCs w:val="24"/>
        </w:rPr>
        <w:t xml:space="preserve">-knows. </w:t>
      </w:r>
      <w:proofErr w:type="gramStart"/>
      <w:r w:rsidR="00B9284E">
        <w:rPr>
          <w:rFonts w:ascii="Times New Roman" w:hAnsi="Times New Roman" w:cs="Times New Roman"/>
          <w:sz w:val="24"/>
          <w:szCs w:val="24"/>
        </w:rPr>
        <w:t>The don’t</w:t>
      </w:r>
      <w:proofErr w:type="gramEnd"/>
      <w:r w:rsidR="00B9284E">
        <w:rPr>
          <w:rFonts w:ascii="Times New Roman" w:hAnsi="Times New Roman" w:cs="Times New Roman"/>
          <w:sz w:val="24"/>
          <w:szCs w:val="24"/>
        </w:rPr>
        <w:t xml:space="preserve">-knows, or the working classes are the people that are ignorant to the evils of capitalism. </w:t>
      </w:r>
      <w:r w:rsidR="000337D4">
        <w:rPr>
          <w:rFonts w:ascii="Times New Roman" w:hAnsi="Times New Roman" w:cs="Times New Roman"/>
          <w:sz w:val="24"/>
          <w:szCs w:val="24"/>
        </w:rPr>
        <w:t>The do-knows are the people that realizes the evils of cap</w:t>
      </w:r>
      <w:r w:rsidR="005737DA">
        <w:rPr>
          <w:rFonts w:ascii="Times New Roman" w:hAnsi="Times New Roman" w:cs="Times New Roman"/>
          <w:sz w:val="24"/>
          <w:szCs w:val="24"/>
        </w:rPr>
        <w:t xml:space="preserve">italism; the people that are gifted </w:t>
      </w:r>
      <w:commentRangeStart w:id="26"/>
      <w:r w:rsidR="005737DA">
        <w:rPr>
          <w:rFonts w:ascii="Times New Roman" w:hAnsi="Times New Roman" w:cs="Times New Roman"/>
          <w:sz w:val="24"/>
          <w:szCs w:val="24"/>
        </w:rPr>
        <w:t>of</w:t>
      </w:r>
      <w:commentRangeEnd w:id="26"/>
      <w:r w:rsidR="00B279CB">
        <w:rPr>
          <w:rStyle w:val="CommentReference"/>
        </w:rPr>
        <w:commentReference w:id="26"/>
      </w:r>
      <w:r w:rsidR="005737DA">
        <w:rPr>
          <w:rFonts w:ascii="Times New Roman" w:hAnsi="Times New Roman" w:cs="Times New Roman"/>
          <w:sz w:val="24"/>
          <w:szCs w:val="24"/>
        </w:rPr>
        <w:t xml:space="preserve"> knowledge by some </w:t>
      </w:r>
      <w:del w:id="27" w:author="WhiteRingBow" w:date="2013-03-14T19:13:00Z">
        <w:r w:rsidR="005737DA" w:rsidDel="00B279CB">
          <w:rPr>
            <w:rFonts w:ascii="Times New Roman" w:hAnsi="Times New Roman" w:cs="Times New Roman"/>
            <w:sz w:val="24"/>
            <w:szCs w:val="24"/>
          </w:rPr>
          <w:delText xml:space="preserve">kind of </w:delText>
        </w:r>
      </w:del>
      <w:r w:rsidR="005737DA">
        <w:rPr>
          <w:rFonts w:ascii="Times New Roman" w:hAnsi="Times New Roman" w:cs="Times New Roman"/>
          <w:sz w:val="24"/>
          <w:szCs w:val="24"/>
        </w:rPr>
        <w:t>divine being. H</w:t>
      </w:r>
      <w:r w:rsidR="000337D4">
        <w:rPr>
          <w:rFonts w:ascii="Times New Roman" w:hAnsi="Times New Roman" w:cs="Times New Roman"/>
          <w:sz w:val="24"/>
          <w:szCs w:val="24"/>
        </w:rPr>
        <w:t xml:space="preserve">e </w:t>
      </w:r>
      <w:commentRangeStart w:id="28"/>
      <w:r w:rsidR="000337D4">
        <w:rPr>
          <w:rFonts w:ascii="Times New Roman" w:hAnsi="Times New Roman" w:cs="Times New Roman"/>
          <w:sz w:val="24"/>
          <w:szCs w:val="24"/>
        </w:rPr>
        <w:t>puts</w:t>
      </w:r>
      <w:commentRangeEnd w:id="28"/>
      <w:r w:rsidR="00B279CB">
        <w:rPr>
          <w:rStyle w:val="CommentReference"/>
        </w:rPr>
        <w:commentReference w:id="28"/>
      </w:r>
      <w:r w:rsidR="000337D4">
        <w:rPr>
          <w:rFonts w:ascii="Times New Roman" w:hAnsi="Times New Roman" w:cs="Times New Roman"/>
          <w:sz w:val="24"/>
          <w:szCs w:val="24"/>
        </w:rPr>
        <w:t xml:space="preserve"> </w:t>
      </w:r>
      <w:r w:rsidR="000337D4">
        <w:rPr>
          <w:rFonts w:ascii="Times New Roman" w:hAnsi="Times New Roman" w:cs="Times New Roman"/>
          <w:sz w:val="24"/>
          <w:szCs w:val="24"/>
        </w:rPr>
        <w:lastRenderedPageBreak/>
        <w:t xml:space="preserve">John Singer into this category because John Singer gives the </w:t>
      </w:r>
      <w:commentRangeStart w:id="29"/>
      <w:r w:rsidR="000337D4">
        <w:rPr>
          <w:rFonts w:ascii="Times New Roman" w:hAnsi="Times New Roman" w:cs="Times New Roman"/>
          <w:sz w:val="24"/>
          <w:szCs w:val="24"/>
        </w:rPr>
        <w:t>illusion</w:t>
      </w:r>
      <w:commentRangeEnd w:id="29"/>
      <w:r w:rsidR="00B279CB">
        <w:rPr>
          <w:rStyle w:val="CommentReference"/>
        </w:rPr>
        <w:commentReference w:id="29"/>
      </w:r>
      <w:r w:rsidR="000337D4">
        <w:rPr>
          <w:rFonts w:ascii="Times New Roman" w:hAnsi="Times New Roman" w:cs="Times New Roman"/>
          <w:sz w:val="24"/>
          <w:szCs w:val="24"/>
        </w:rPr>
        <w:t xml:space="preserve"> of understanding Jake Blount’s point despite John Singer’s lack of understanding on the subject. “John Singer at least grants Jake Blount the illusion of understanding by being a quiet listener who lets Jake Blount rant and rave free from judgment” (Greeley 1). Therefore, the only reason that Jake Blount assumes John Singer falls into the category of the do-knows is because he is a mute; he is unable to interrupt Jake Blount when he is lecturing. </w:t>
      </w:r>
      <w:commentRangeStart w:id="30"/>
      <w:r w:rsidR="000337D4">
        <w:rPr>
          <w:rFonts w:ascii="Times New Roman" w:hAnsi="Times New Roman" w:cs="Times New Roman"/>
          <w:sz w:val="24"/>
          <w:szCs w:val="24"/>
        </w:rPr>
        <w:t>Thus, this grants Jake Blount the illusion of John Singer</w:t>
      </w:r>
      <w:commentRangeEnd w:id="30"/>
      <w:r w:rsidR="00B279CB">
        <w:rPr>
          <w:rStyle w:val="CommentReference"/>
        </w:rPr>
        <w:commentReference w:id="30"/>
      </w:r>
      <w:r w:rsidR="000337D4">
        <w:rPr>
          <w:rFonts w:ascii="Times New Roman" w:hAnsi="Times New Roman" w:cs="Times New Roman"/>
          <w:sz w:val="24"/>
          <w:szCs w:val="24"/>
        </w:rPr>
        <w:t xml:space="preserve"> understanding his point about the how capitalism is evil when all John Singer is doing is quietly listening to him rant. </w:t>
      </w:r>
      <w:commentRangeStart w:id="31"/>
      <w:r w:rsidR="000337D4">
        <w:rPr>
          <w:rFonts w:ascii="Times New Roman" w:hAnsi="Times New Roman" w:cs="Times New Roman"/>
          <w:sz w:val="24"/>
          <w:szCs w:val="24"/>
        </w:rPr>
        <w:t xml:space="preserve">Through Jake Blount’s assumption of John Singer </w:t>
      </w:r>
      <w:r w:rsidR="00F6073B">
        <w:rPr>
          <w:rFonts w:ascii="Times New Roman" w:hAnsi="Times New Roman" w:cs="Times New Roman"/>
          <w:sz w:val="24"/>
          <w:szCs w:val="24"/>
        </w:rPr>
        <w:t>having infinite wisdom because of the illusion of understanding that John Singer provides</w:t>
      </w:r>
      <w:ins w:id="32" w:author="WhiteRingBow" w:date="2013-03-14T19:18:00Z">
        <w:r w:rsidR="00BB15F7">
          <w:rPr>
            <w:rFonts w:ascii="Times New Roman" w:hAnsi="Times New Roman" w:cs="Times New Roman"/>
            <w:sz w:val="24"/>
            <w:szCs w:val="24"/>
          </w:rPr>
          <w:t>,</w:t>
        </w:r>
      </w:ins>
      <w:r w:rsidR="00F6073B">
        <w:rPr>
          <w:rFonts w:ascii="Times New Roman" w:hAnsi="Times New Roman" w:cs="Times New Roman"/>
          <w:sz w:val="24"/>
          <w:szCs w:val="24"/>
        </w:rPr>
        <w:t xml:space="preserve"> shows Jake Blount’</w:t>
      </w:r>
      <w:r w:rsidR="0017416E">
        <w:rPr>
          <w:rFonts w:ascii="Times New Roman" w:hAnsi="Times New Roman" w:cs="Times New Roman"/>
          <w:sz w:val="24"/>
          <w:szCs w:val="24"/>
        </w:rPr>
        <w:t>s delusion of assuming there are divine beings with infinite wisdom.</w:t>
      </w:r>
      <w:commentRangeEnd w:id="31"/>
      <w:r w:rsidR="00BB15F7">
        <w:rPr>
          <w:rStyle w:val="CommentReference"/>
        </w:rPr>
        <w:commentReference w:id="31"/>
      </w:r>
      <w:r w:rsidR="0017416E">
        <w:rPr>
          <w:rFonts w:ascii="Times New Roman" w:hAnsi="Times New Roman" w:cs="Times New Roman"/>
          <w:sz w:val="24"/>
          <w:szCs w:val="24"/>
        </w:rPr>
        <w:t xml:space="preserve"> </w:t>
      </w:r>
      <w:commentRangeStart w:id="33"/>
      <w:r w:rsidR="005737DA">
        <w:rPr>
          <w:rFonts w:ascii="Times New Roman" w:hAnsi="Times New Roman" w:cs="Times New Roman"/>
          <w:sz w:val="24"/>
          <w:szCs w:val="24"/>
        </w:rPr>
        <w:t xml:space="preserve">In addition to John Singer being a Christ like figure to others, </w:t>
      </w:r>
      <w:r w:rsidR="00C13F3F">
        <w:rPr>
          <w:rFonts w:ascii="Times New Roman" w:hAnsi="Times New Roman" w:cs="Times New Roman"/>
          <w:sz w:val="24"/>
          <w:szCs w:val="24"/>
        </w:rPr>
        <w:t xml:space="preserve">the lack of confidence also make people delude themselves with religion. </w:t>
      </w:r>
      <w:commentRangeEnd w:id="33"/>
      <w:r w:rsidR="00BB15F7">
        <w:rPr>
          <w:rStyle w:val="CommentReference"/>
        </w:rPr>
        <w:commentReference w:id="33"/>
      </w:r>
    </w:p>
    <w:p w:rsidR="002B4BAD" w:rsidRDefault="00B049E5" w:rsidP="000B13DD">
      <w:pPr>
        <w:spacing w:line="480" w:lineRule="auto"/>
        <w:rPr>
          <w:rFonts w:ascii="Times New Roman" w:hAnsi="Times New Roman" w:cs="Times New Roman"/>
          <w:sz w:val="24"/>
          <w:szCs w:val="24"/>
        </w:rPr>
      </w:pPr>
      <w:r>
        <w:rPr>
          <w:rFonts w:ascii="Times New Roman" w:hAnsi="Times New Roman" w:cs="Times New Roman"/>
          <w:noProof/>
          <w:sz w:val="24"/>
          <w:szCs w:val="24"/>
        </w:rPr>
        <w:pict>
          <v:shape id="_x0000_s1028" type="#_x0000_t202" style="position:absolute;margin-left:388.05pt;margin-top:-387.35pt;width:49.5pt;height:23.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" strokecolor="white [3212]">
            <v:textbox>
              <w:txbxContent>
                <w:p w:rsidR="007B3C37" w:rsidRDefault="007B3C37">
                  <w:r>
                    <w:t>Feng 4</w:t>
                  </w:r>
                </w:p>
              </w:txbxContent>
            </v:textbox>
          </v:shape>
        </w:pict>
      </w:r>
      <w:r w:rsidR="00C13F3F">
        <w:rPr>
          <w:rFonts w:ascii="Times New Roman" w:hAnsi="Times New Roman" w:cs="Times New Roman"/>
          <w:sz w:val="24"/>
          <w:szCs w:val="24"/>
        </w:rPr>
        <w:tab/>
      </w:r>
      <w:r w:rsidR="00C322EF">
        <w:rPr>
          <w:rFonts w:ascii="Times New Roman" w:hAnsi="Times New Roman" w:cs="Times New Roman"/>
          <w:sz w:val="24"/>
          <w:szCs w:val="24"/>
        </w:rPr>
        <w:t xml:space="preserve">All characters in the novel </w:t>
      </w:r>
      <w:commentRangeStart w:id="34"/>
      <w:r w:rsidR="00C322EF">
        <w:rPr>
          <w:rFonts w:ascii="Times New Roman" w:hAnsi="Times New Roman" w:cs="Times New Roman"/>
          <w:sz w:val="24"/>
          <w:szCs w:val="24"/>
        </w:rPr>
        <w:t>have some sort of</w:t>
      </w:r>
      <w:commentRangeEnd w:id="34"/>
      <w:r w:rsidR="002C710D">
        <w:rPr>
          <w:rStyle w:val="CommentReference"/>
        </w:rPr>
        <w:commentReference w:id="34"/>
      </w:r>
      <w:r w:rsidR="00C322EF">
        <w:rPr>
          <w:rFonts w:ascii="Times New Roman" w:hAnsi="Times New Roman" w:cs="Times New Roman"/>
          <w:sz w:val="24"/>
          <w:szCs w:val="24"/>
        </w:rPr>
        <w:t xml:space="preserve"> physical or mental disability that results </w:t>
      </w:r>
      <w:commentRangeStart w:id="35"/>
      <w:r w:rsidR="00C322EF">
        <w:rPr>
          <w:rFonts w:ascii="Times New Roman" w:hAnsi="Times New Roman" w:cs="Times New Roman"/>
          <w:sz w:val="24"/>
          <w:szCs w:val="24"/>
        </w:rPr>
        <w:t>in lack confide</w:t>
      </w:r>
      <w:r w:rsidR="0078006D">
        <w:rPr>
          <w:rFonts w:ascii="Times New Roman" w:hAnsi="Times New Roman" w:cs="Times New Roman"/>
          <w:sz w:val="24"/>
          <w:szCs w:val="24"/>
        </w:rPr>
        <w:t>nce in the character</w:t>
      </w:r>
      <w:commentRangeEnd w:id="35"/>
      <w:r w:rsidR="002C710D">
        <w:rPr>
          <w:rStyle w:val="CommentReference"/>
        </w:rPr>
        <w:commentReference w:id="35"/>
      </w:r>
      <w:r w:rsidR="0078006D">
        <w:rPr>
          <w:rFonts w:ascii="Times New Roman" w:hAnsi="Times New Roman" w:cs="Times New Roman"/>
          <w:sz w:val="24"/>
          <w:szCs w:val="24"/>
        </w:rPr>
        <w:t xml:space="preserve">. </w:t>
      </w:r>
      <w:commentRangeStart w:id="36"/>
      <w:r w:rsidR="0078006D">
        <w:rPr>
          <w:rFonts w:ascii="Times New Roman" w:hAnsi="Times New Roman" w:cs="Times New Roman"/>
          <w:sz w:val="24"/>
          <w:szCs w:val="24"/>
        </w:rPr>
        <w:t>A clear example of disability can be seen on African American characters like Portia, Dr. Copeland, and Willie.</w:t>
      </w:r>
      <w:commentRangeEnd w:id="36"/>
      <w:r w:rsidR="002C710D">
        <w:rPr>
          <w:rStyle w:val="CommentReference"/>
        </w:rPr>
        <w:commentReference w:id="36"/>
      </w:r>
      <w:r w:rsidR="0078006D">
        <w:rPr>
          <w:rFonts w:ascii="Times New Roman" w:hAnsi="Times New Roman" w:cs="Times New Roman"/>
          <w:sz w:val="24"/>
          <w:szCs w:val="24"/>
        </w:rPr>
        <w:t xml:space="preserve"> </w:t>
      </w:r>
      <w:commentRangeStart w:id="37"/>
      <w:r w:rsidR="0078006D">
        <w:rPr>
          <w:rFonts w:ascii="Times New Roman" w:hAnsi="Times New Roman" w:cs="Times New Roman"/>
          <w:sz w:val="24"/>
          <w:szCs w:val="24"/>
        </w:rPr>
        <w:t xml:space="preserve">In the timeframe of which this book takes place, African Americans were still segregated, and </w:t>
      </w:r>
      <w:del w:id="38" w:author="WhiteRingBow" w:date="2013-03-14T19:47:00Z">
        <w:r w:rsidR="0078006D" w:rsidDel="002C710D">
          <w:rPr>
            <w:rFonts w:ascii="Times New Roman" w:hAnsi="Times New Roman" w:cs="Times New Roman"/>
            <w:sz w:val="24"/>
            <w:szCs w:val="24"/>
          </w:rPr>
          <w:delText xml:space="preserve">they were still </w:delText>
        </w:r>
      </w:del>
      <w:r w:rsidR="0078006D">
        <w:rPr>
          <w:rFonts w:ascii="Times New Roman" w:hAnsi="Times New Roman" w:cs="Times New Roman"/>
          <w:sz w:val="24"/>
          <w:szCs w:val="24"/>
        </w:rPr>
        <w:t xml:space="preserve">considered inferior. </w:t>
      </w:r>
      <w:r w:rsidR="00542438">
        <w:rPr>
          <w:rFonts w:ascii="Times New Roman" w:hAnsi="Times New Roman" w:cs="Times New Roman"/>
          <w:sz w:val="24"/>
          <w:szCs w:val="24"/>
        </w:rPr>
        <w:t>Thus, they received poor treatment</w:t>
      </w:r>
      <w:del w:id="39" w:author="WhiteRingBow" w:date="2013-03-14T19:47:00Z">
        <w:r w:rsidR="00542438" w:rsidDel="002C710D">
          <w:rPr>
            <w:rFonts w:ascii="Times New Roman" w:hAnsi="Times New Roman" w:cs="Times New Roman"/>
            <w:sz w:val="24"/>
            <w:szCs w:val="24"/>
          </w:rPr>
          <w:delText>s</w:delText>
        </w:r>
      </w:del>
      <w:r w:rsidR="00542438">
        <w:rPr>
          <w:rFonts w:ascii="Times New Roman" w:hAnsi="Times New Roman" w:cs="Times New Roman"/>
          <w:sz w:val="24"/>
          <w:szCs w:val="24"/>
        </w:rPr>
        <w:t xml:space="preserve"> from Caucasians. </w:t>
      </w:r>
      <w:commentRangeEnd w:id="37"/>
      <w:r w:rsidR="00F46558">
        <w:rPr>
          <w:rStyle w:val="CommentReference"/>
        </w:rPr>
        <w:commentReference w:id="37"/>
      </w:r>
      <w:r w:rsidR="00871254">
        <w:rPr>
          <w:rFonts w:ascii="Times New Roman" w:hAnsi="Times New Roman" w:cs="Times New Roman"/>
          <w:sz w:val="24"/>
          <w:szCs w:val="24"/>
        </w:rPr>
        <w:t xml:space="preserve">This type of poor treatment can be seen when Dr. Copeland was thrown in jail for protesting Willie’s amputation. </w:t>
      </w:r>
      <w:r w:rsidR="00542438">
        <w:rPr>
          <w:rFonts w:ascii="Times New Roman" w:hAnsi="Times New Roman" w:cs="Times New Roman"/>
          <w:sz w:val="24"/>
          <w:szCs w:val="24"/>
        </w:rPr>
        <w:t>“Father, don’t you know that ain’t no way to help our Willie? Messing around at a white folks’</w:t>
      </w:r>
      <w:r w:rsidR="00871254">
        <w:rPr>
          <w:rFonts w:ascii="Times New Roman" w:hAnsi="Times New Roman" w:cs="Times New Roman"/>
          <w:sz w:val="24"/>
          <w:szCs w:val="24"/>
        </w:rPr>
        <w:t xml:space="preserve"> courthouse? Best thing </w:t>
      </w:r>
      <w:r w:rsidR="00542438">
        <w:rPr>
          <w:rFonts w:ascii="Times New Roman" w:hAnsi="Times New Roman" w:cs="Times New Roman"/>
          <w:sz w:val="24"/>
          <w:szCs w:val="24"/>
        </w:rPr>
        <w:t xml:space="preserve">us can do is keep our mouth shut and wait” (225). The poor treatment that African Americans received </w:t>
      </w:r>
      <w:commentRangeStart w:id="40"/>
      <w:r w:rsidR="00542438">
        <w:rPr>
          <w:rFonts w:ascii="Times New Roman" w:hAnsi="Times New Roman" w:cs="Times New Roman"/>
          <w:sz w:val="24"/>
          <w:szCs w:val="24"/>
        </w:rPr>
        <w:t xml:space="preserve">led up to the </w:t>
      </w:r>
      <w:r w:rsidR="00871254">
        <w:rPr>
          <w:rFonts w:ascii="Times New Roman" w:hAnsi="Times New Roman" w:cs="Times New Roman"/>
          <w:sz w:val="24"/>
          <w:szCs w:val="24"/>
        </w:rPr>
        <w:t>lack of confidence</w:t>
      </w:r>
      <w:commentRangeEnd w:id="40"/>
      <w:r w:rsidR="00F46558">
        <w:rPr>
          <w:rStyle w:val="CommentReference"/>
        </w:rPr>
        <w:commentReference w:id="40"/>
      </w:r>
      <w:r w:rsidR="00871254">
        <w:rPr>
          <w:rFonts w:ascii="Times New Roman" w:hAnsi="Times New Roman" w:cs="Times New Roman"/>
          <w:sz w:val="24"/>
          <w:szCs w:val="24"/>
        </w:rPr>
        <w:t xml:space="preserve">, which made </w:t>
      </w:r>
      <w:commentRangeStart w:id="41"/>
      <w:r w:rsidR="00871254">
        <w:rPr>
          <w:rFonts w:ascii="Times New Roman" w:hAnsi="Times New Roman" w:cs="Times New Roman"/>
          <w:sz w:val="24"/>
          <w:szCs w:val="24"/>
        </w:rPr>
        <w:t>Portia</w:t>
      </w:r>
      <w:commentRangeEnd w:id="41"/>
      <w:r w:rsidR="00F46558">
        <w:rPr>
          <w:rStyle w:val="CommentReference"/>
        </w:rPr>
        <w:commentReference w:id="41"/>
      </w:r>
      <w:r w:rsidR="00871254">
        <w:rPr>
          <w:rFonts w:ascii="Times New Roman" w:hAnsi="Times New Roman" w:cs="Times New Roman"/>
          <w:sz w:val="24"/>
          <w:szCs w:val="24"/>
        </w:rPr>
        <w:t xml:space="preserve"> believe in the notion of the</w:t>
      </w:r>
      <w:r w:rsidR="002D6C5E">
        <w:rPr>
          <w:rFonts w:ascii="Times New Roman" w:hAnsi="Times New Roman" w:cs="Times New Roman"/>
          <w:sz w:val="24"/>
          <w:szCs w:val="24"/>
        </w:rPr>
        <w:t>ir inability</w:t>
      </w:r>
      <w:r w:rsidR="00871254">
        <w:rPr>
          <w:rFonts w:ascii="Times New Roman" w:hAnsi="Times New Roman" w:cs="Times New Roman"/>
          <w:sz w:val="24"/>
          <w:szCs w:val="24"/>
        </w:rPr>
        <w:t xml:space="preserve"> to do anything about the injustice they </w:t>
      </w:r>
      <w:commentRangeStart w:id="42"/>
      <w:r w:rsidR="00871254">
        <w:rPr>
          <w:rFonts w:ascii="Times New Roman" w:hAnsi="Times New Roman" w:cs="Times New Roman"/>
          <w:sz w:val="24"/>
          <w:szCs w:val="24"/>
        </w:rPr>
        <w:t>face</w:t>
      </w:r>
      <w:commentRangeEnd w:id="42"/>
      <w:r w:rsidR="00F46558">
        <w:rPr>
          <w:rStyle w:val="CommentReference"/>
        </w:rPr>
        <w:commentReference w:id="42"/>
      </w:r>
      <w:r w:rsidR="00871254">
        <w:rPr>
          <w:rFonts w:ascii="Times New Roman" w:hAnsi="Times New Roman" w:cs="Times New Roman"/>
          <w:sz w:val="24"/>
          <w:szCs w:val="24"/>
        </w:rPr>
        <w:t xml:space="preserve">. </w:t>
      </w:r>
      <w:r w:rsidR="002D6C5E">
        <w:rPr>
          <w:rFonts w:ascii="Times New Roman" w:hAnsi="Times New Roman" w:cs="Times New Roman"/>
          <w:sz w:val="24"/>
          <w:szCs w:val="24"/>
        </w:rPr>
        <w:t>“Being African American in the South during the 1930s was a definite social disadvantage” (</w:t>
      </w:r>
      <w:proofErr w:type="spellStart"/>
      <w:r w:rsidR="002D6C5E">
        <w:rPr>
          <w:rFonts w:ascii="Times New Roman" w:hAnsi="Times New Roman" w:cs="Times New Roman"/>
          <w:sz w:val="24"/>
          <w:szCs w:val="24"/>
        </w:rPr>
        <w:t>Napierkowski</w:t>
      </w:r>
      <w:proofErr w:type="spellEnd"/>
      <w:r w:rsidR="002D6C5E">
        <w:rPr>
          <w:rFonts w:ascii="Times New Roman" w:hAnsi="Times New Roman" w:cs="Times New Roman"/>
          <w:sz w:val="24"/>
          <w:szCs w:val="24"/>
        </w:rPr>
        <w:t xml:space="preserve"> </w:t>
      </w:r>
      <w:r w:rsidR="002D6C5E">
        <w:rPr>
          <w:rFonts w:ascii="Times New Roman" w:hAnsi="Times New Roman" w:cs="Times New Roman"/>
          <w:sz w:val="24"/>
          <w:szCs w:val="24"/>
        </w:rPr>
        <w:lastRenderedPageBreak/>
        <w:t xml:space="preserve">108). </w:t>
      </w:r>
      <w:commentRangeStart w:id="43"/>
      <w:r w:rsidR="001C72BD">
        <w:rPr>
          <w:rFonts w:ascii="Times New Roman" w:hAnsi="Times New Roman" w:cs="Times New Roman"/>
          <w:sz w:val="24"/>
          <w:szCs w:val="24"/>
        </w:rPr>
        <w:t xml:space="preserve">Being African American in the South was a social disadvantage because they </w:t>
      </w:r>
      <w:commentRangeStart w:id="44"/>
      <w:r w:rsidR="001C72BD">
        <w:rPr>
          <w:rFonts w:ascii="Times New Roman" w:hAnsi="Times New Roman" w:cs="Times New Roman"/>
          <w:sz w:val="24"/>
          <w:szCs w:val="24"/>
        </w:rPr>
        <w:t>were</w:t>
      </w:r>
      <w:commentRangeEnd w:id="44"/>
      <w:r w:rsidR="00F46558">
        <w:rPr>
          <w:rStyle w:val="CommentReference"/>
        </w:rPr>
        <w:commentReference w:id="44"/>
      </w:r>
      <w:r w:rsidR="001C72BD">
        <w:rPr>
          <w:rFonts w:ascii="Times New Roman" w:hAnsi="Times New Roman" w:cs="Times New Roman"/>
          <w:sz w:val="24"/>
          <w:szCs w:val="24"/>
        </w:rPr>
        <w:t xml:space="preserve"> inferior during </w:t>
      </w:r>
      <w:commentRangeStart w:id="45"/>
      <w:r w:rsidR="001C72BD">
        <w:rPr>
          <w:rFonts w:ascii="Times New Roman" w:hAnsi="Times New Roman" w:cs="Times New Roman"/>
          <w:sz w:val="24"/>
          <w:szCs w:val="24"/>
        </w:rPr>
        <w:t>that time frame</w:t>
      </w:r>
      <w:commentRangeEnd w:id="45"/>
      <w:r w:rsidR="00F46558">
        <w:rPr>
          <w:rStyle w:val="CommentReference"/>
        </w:rPr>
        <w:commentReference w:id="45"/>
      </w:r>
      <w:r w:rsidR="001C72BD">
        <w:rPr>
          <w:rFonts w:ascii="Times New Roman" w:hAnsi="Times New Roman" w:cs="Times New Roman"/>
          <w:sz w:val="24"/>
          <w:szCs w:val="24"/>
        </w:rPr>
        <w:t xml:space="preserve">, and this will lead to their lack of confidence when they are faced with injustice. </w:t>
      </w:r>
      <w:commentRangeEnd w:id="43"/>
      <w:r w:rsidR="00F46558">
        <w:rPr>
          <w:rStyle w:val="CommentReference"/>
        </w:rPr>
        <w:commentReference w:id="43"/>
      </w:r>
      <w:r w:rsidR="001C72BD">
        <w:rPr>
          <w:rFonts w:ascii="Times New Roman" w:hAnsi="Times New Roman" w:cs="Times New Roman"/>
          <w:sz w:val="24"/>
          <w:szCs w:val="24"/>
        </w:rPr>
        <w:t xml:space="preserve">Because of this, people like </w:t>
      </w:r>
      <w:commentRangeStart w:id="46"/>
      <w:r w:rsidR="001C72BD">
        <w:rPr>
          <w:rFonts w:ascii="Times New Roman" w:hAnsi="Times New Roman" w:cs="Times New Roman"/>
          <w:sz w:val="24"/>
          <w:szCs w:val="24"/>
        </w:rPr>
        <w:t xml:space="preserve">Portia, Willie, and Highboy </w:t>
      </w:r>
      <w:commentRangeEnd w:id="46"/>
      <w:r w:rsidR="00B240A0">
        <w:rPr>
          <w:rStyle w:val="CommentReference"/>
        </w:rPr>
        <w:commentReference w:id="46"/>
      </w:r>
      <w:r w:rsidR="001C72BD">
        <w:rPr>
          <w:rFonts w:ascii="Times New Roman" w:hAnsi="Times New Roman" w:cs="Times New Roman"/>
          <w:sz w:val="24"/>
          <w:szCs w:val="24"/>
        </w:rPr>
        <w:t xml:space="preserve">will turn to </w:t>
      </w:r>
      <w:commentRangeStart w:id="47"/>
      <w:r w:rsidR="001C72BD">
        <w:rPr>
          <w:rFonts w:ascii="Times New Roman" w:hAnsi="Times New Roman" w:cs="Times New Roman"/>
          <w:sz w:val="24"/>
          <w:szCs w:val="24"/>
        </w:rPr>
        <w:t xml:space="preserve">religion to make up for </w:t>
      </w:r>
      <w:r w:rsidR="00401705">
        <w:rPr>
          <w:rFonts w:ascii="Times New Roman" w:hAnsi="Times New Roman" w:cs="Times New Roman"/>
          <w:sz w:val="24"/>
          <w:szCs w:val="24"/>
        </w:rPr>
        <w:t xml:space="preserve">that lack of confidence, and when they are faced with injustice, they will turn to religion for an answer. </w:t>
      </w:r>
      <w:commentRangeEnd w:id="47"/>
      <w:r w:rsidR="00B240A0">
        <w:rPr>
          <w:rStyle w:val="CommentReference"/>
        </w:rPr>
        <w:commentReference w:id="47"/>
      </w:r>
      <w:r w:rsidR="00401705">
        <w:rPr>
          <w:rFonts w:ascii="Times New Roman" w:hAnsi="Times New Roman" w:cs="Times New Roman"/>
          <w:sz w:val="24"/>
          <w:szCs w:val="24"/>
        </w:rPr>
        <w:t xml:space="preserve">Although turning to religion </w:t>
      </w:r>
      <w:commentRangeStart w:id="48"/>
      <w:r w:rsidR="00401705">
        <w:rPr>
          <w:rFonts w:ascii="Times New Roman" w:hAnsi="Times New Roman" w:cs="Times New Roman"/>
          <w:sz w:val="24"/>
          <w:szCs w:val="24"/>
        </w:rPr>
        <w:t xml:space="preserve">makes the </w:t>
      </w:r>
      <w:commentRangeEnd w:id="48"/>
      <w:r w:rsidR="00B240A0">
        <w:rPr>
          <w:rStyle w:val="CommentReference"/>
        </w:rPr>
        <w:commentReference w:id="48"/>
      </w:r>
      <w:r w:rsidR="00401705">
        <w:rPr>
          <w:rFonts w:ascii="Times New Roman" w:hAnsi="Times New Roman" w:cs="Times New Roman"/>
          <w:sz w:val="24"/>
          <w:szCs w:val="24"/>
        </w:rPr>
        <w:t xml:space="preserve">problems bearable, </w:t>
      </w:r>
      <w:commentRangeStart w:id="49"/>
      <w:r w:rsidR="00401705">
        <w:rPr>
          <w:rFonts w:ascii="Times New Roman" w:hAnsi="Times New Roman" w:cs="Times New Roman"/>
          <w:sz w:val="24"/>
          <w:szCs w:val="24"/>
        </w:rPr>
        <w:t xml:space="preserve">it does not </w:t>
      </w:r>
      <w:commentRangeStart w:id="50"/>
      <w:r w:rsidR="00401705">
        <w:rPr>
          <w:rFonts w:ascii="Times New Roman" w:hAnsi="Times New Roman" w:cs="Times New Roman"/>
          <w:sz w:val="24"/>
          <w:szCs w:val="24"/>
        </w:rPr>
        <w:t>necessary</w:t>
      </w:r>
      <w:commentRangeEnd w:id="50"/>
      <w:r w:rsidR="00B240A0">
        <w:rPr>
          <w:rStyle w:val="CommentReference"/>
        </w:rPr>
        <w:commentReference w:id="50"/>
      </w:r>
      <w:r w:rsidR="00401705">
        <w:rPr>
          <w:rFonts w:ascii="Times New Roman" w:hAnsi="Times New Roman" w:cs="Times New Roman"/>
          <w:sz w:val="24"/>
          <w:szCs w:val="24"/>
        </w:rPr>
        <w:t xml:space="preserve"> solve the injustice they face. </w:t>
      </w:r>
      <w:commentRangeEnd w:id="49"/>
      <w:r w:rsidR="00B240A0">
        <w:rPr>
          <w:rStyle w:val="CommentReference"/>
        </w:rPr>
        <w:commentReference w:id="49"/>
      </w:r>
      <w:r w:rsidR="00401705">
        <w:rPr>
          <w:rFonts w:ascii="Times New Roman" w:hAnsi="Times New Roman" w:cs="Times New Roman"/>
          <w:sz w:val="24"/>
          <w:szCs w:val="24"/>
        </w:rPr>
        <w:t xml:space="preserve">Due to </w:t>
      </w:r>
      <w:commentRangeStart w:id="51"/>
      <w:proofErr w:type="gramStart"/>
      <w:r w:rsidR="00401705">
        <w:rPr>
          <w:rFonts w:ascii="Times New Roman" w:hAnsi="Times New Roman" w:cs="Times New Roman"/>
          <w:sz w:val="24"/>
          <w:szCs w:val="24"/>
        </w:rPr>
        <w:t>this</w:t>
      </w:r>
      <w:commentRangeEnd w:id="51"/>
      <w:r w:rsidR="00B240A0">
        <w:rPr>
          <w:rStyle w:val="CommentReference"/>
        </w:rPr>
        <w:commentReference w:id="51"/>
      </w:r>
      <w:r w:rsidR="00401705">
        <w:rPr>
          <w:rFonts w:ascii="Times New Roman" w:hAnsi="Times New Roman" w:cs="Times New Roman"/>
          <w:sz w:val="24"/>
          <w:szCs w:val="24"/>
        </w:rPr>
        <w:t xml:space="preserve"> factor</w:t>
      </w:r>
      <w:ins w:id="52" w:author="WhiteRingBow" w:date="2013-03-14T20:04:00Z">
        <w:r w:rsidR="00B240A0">
          <w:rPr>
            <w:rFonts w:ascii="Times New Roman" w:hAnsi="Times New Roman" w:cs="Times New Roman"/>
            <w:sz w:val="24"/>
            <w:szCs w:val="24"/>
          </w:rPr>
          <w:t>s</w:t>
        </w:r>
      </w:ins>
      <w:proofErr w:type="gramEnd"/>
      <w:r w:rsidR="00401705">
        <w:rPr>
          <w:rFonts w:ascii="Times New Roman" w:hAnsi="Times New Roman" w:cs="Times New Roman"/>
          <w:sz w:val="24"/>
          <w:szCs w:val="24"/>
        </w:rPr>
        <w:t xml:space="preserve">, they are essentially turning to religion </w:t>
      </w:r>
      <w:commentRangeStart w:id="53"/>
      <w:r w:rsidR="00401705">
        <w:rPr>
          <w:rFonts w:ascii="Times New Roman" w:hAnsi="Times New Roman" w:cs="Times New Roman"/>
          <w:sz w:val="24"/>
          <w:szCs w:val="24"/>
        </w:rPr>
        <w:t>to delude themselves with real life problems.</w:t>
      </w:r>
      <w:commentRangeEnd w:id="53"/>
      <w:r w:rsidR="00B240A0">
        <w:rPr>
          <w:rStyle w:val="CommentReference"/>
        </w:rPr>
        <w:commentReference w:id="53"/>
      </w:r>
      <w:r w:rsidR="00401705">
        <w:rPr>
          <w:rFonts w:ascii="Times New Roman" w:hAnsi="Times New Roman" w:cs="Times New Roman"/>
          <w:sz w:val="24"/>
          <w:szCs w:val="24"/>
        </w:rPr>
        <w:t xml:space="preserve"> </w:t>
      </w:r>
      <w:r w:rsidR="002B4BAD">
        <w:rPr>
          <w:rFonts w:ascii="Times New Roman" w:hAnsi="Times New Roman" w:cs="Times New Roman"/>
          <w:sz w:val="24"/>
          <w:szCs w:val="24"/>
        </w:rPr>
        <w:t xml:space="preserve">Overall, African Americans face a lot of injustice which results in lack of confidence, but the lack of confidence </w:t>
      </w:r>
      <w:commentRangeStart w:id="54"/>
      <w:r w:rsidR="002B4BAD">
        <w:rPr>
          <w:rFonts w:ascii="Times New Roman" w:hAnsi="Times New Roman" w:cs="Times New Roman"/>
          <w:sz w:val="24"/>
          <w:szCs w:val="24"/>
        </w:rPr>
        <w:t xml:space="preserve">does not only root from </w:t>
      </w:r>
      <w:commentRangeEnd w:id="54"/>
      <w:r w:rsidR="00B240A0">
        <w:rPr>
          <w:rStyle w:val="CommentReference"/>
        </w:rPr>
        <w:commentReference w:id="54"/>
      </w:r>
      <w:r w:rsidR="002B4BAD">
        <w:rPr>
          <w:rFonts w:ascii="Times New Roman" w:hAnsi="Times New Roman" w:cs="Times New Roman"/>
          <w:sz w:val="24"/>
          <w:szCs w:val="24"/>
        </w:rPr>
        <w:t>facing injustice.</w:t>
      </w:r>
    </w:p>
    <w:p w:rsidR="002F70D0" w:rsidRDefault="00B049E5" w:rsidP="000B13DD">
      <w:pPr>
        <w:spacing w:line="480" w:lineRule="auto"/>
        <w:rPr>
          <w:rFonts w:ascii="Times New Roman" w:hAnsi="Times New Roman" w:cs="Times New Roman"/>
          <w:sz w:val="24"/>
          <w:szCs w:val="24"/>
        </w:rPr>
      </w:pPr>
      <w:r>
        <w:rPr>
          <w:rFonts w:ascii="Times New Roman" w:hAnsi="Times New Roman" w:cs="Times New Roman"/>
          <w:noProof/>
          <w:sz w:val="24"/>
          <w:szCs w:val="24"/>
        </w:rPr>
        <w:pict>
          <v:shape id="_x0000_s1029" type="#_x0000_t202" style="position:absolute;margin-left:390.3pt;margin-top:-302.65pt;width:51pt;height:20.2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" strokecolor="white [3212]">
            <v:textbox>
              <w:txbxContent>
                <w:p w:rsidR="007B3C37" w:rsidRDefault="007B3C37">
                  <w:bookmarkStart w:id="55" w:name="_GoBack"/>
                  <w:r>
                    <w:t>Feng 5</w:t>
                  </w:r>
                  <w:bookmarkEnd w:id="55"/>
                </w:p>
              </w:txbxContent>
            </v:textbox>
          </v:shape>
        </w:pict>
      </w:r>
      <w:r w:rsidR="002B4BAD">
        <w:rPr>
          <w:rFonts w:ascii="Times New Roman" w:hAnsi="Times New Roman" w:cs="Times New Roman"/>
          <w:sz w:val="24"/>
          <w:szCs w:val="24"/>
        </w:rPr>
        <w:tab/>
      </w:r>
      <w:r w:rsidR="00EB38EA">
        <w:rPr>
          <w:rFonts w:ascii="Times New Roman" w:hAnsi="Times New Roman" w:cs="Times New Roman"/>
          <w:sz w:val="24"/>
          <w:szCs w:val="24"/>
        </w:rPr>
        <w:t xml:space="preserve">Mick Kelly is an example of </w:t>
      </w:r>
      <w:r w:rsidR="00590C0B">
        <w:rPr>
          <w:rFonts w:ascii="Times New Roman" w:hAnsi="Times New Roman" w:cs="Times New Roman"/>
          <w:sz w:val="24"/>
          <w:szCs w:val="24"/>
        </w:rPr>
        <w:t>an</w:t>
      </w:r>
      <w:r w:rsidR="00EB38EA">
        <w:rPr>
          <w:rFonts w:ascii="Times New Roman" w:hAnsi="Times New Roman" w:cs="Times New Roman"/>
          <w:sz w:val="24"/>
          <w:szCs w:val="24"/>
        </w:rPr>
        <w:t xml:space="preserve"> unconfident character; her lack of confidence can be seen through her family’s economic status and her behavior. </w:t>
      </w:r>
      <w:r w:rsidR="005D7739">
        <w:rPr>
          <w:rFonts w:ascii="Times New Roman" w:hAnsi="Times New Roman" w:cs="Times New Roman"/>
          <w:sz w:val="24"/>
          <w:szCs w:val="24"/>
        </w:rPr>
        <w:t>Music symbolizes Mick Kelly’s energy and pursuit of beauty</w:t>
      </w:r>
      <w:r w:rsidR="00590C0B">
        <w:rPr>
          <w:rFonts w:ascii="Times New Roman" w:hAnsi="Times New Roman" w:cs="Times New Roman"/>
          <w:sz w:val="24"/>
          <w:szCs w:val="24"/>
        </w:rPr>
        <w:t>. However, she is not able to pursuit her dream</w:t>
      </w:r>
      <w:r w:rsidR="005D7739">
        <w:rPr>
          <w:rFonts w:ascii="Times New Roman" w:hAnsi="Times New Roman" w:cs="Times New Roman"/>
          <w:sz w:val="24"/>
          <w:szCs w:val="24"/>
        </w:rPr>
        <w:t xml:space="preserve"> of becoming a</w:t>
      </w:r>
      <w:r w:rsidR="00590C0B">
        <w:rPr>
          <w:rFonts w:ascii="Times New Roman" w:hAnsi="Times New Roman" w:cs="Times New Roman"/>
          <w:sz w:val="24"/>
          <w:szCs w:val="24"/>
        </w:rPr>
        <w:t xml:space="preserve"> musician due to her family’s economic difficulties. </w:t>
      </w:r>
      <w:r w:rsidR="005D7739">
        <w:rPr>
          <w:rFonts w:ascii="Times New Roman" w:hAnsi="Times New Roman" w:cs="Times New Roman"/>
          <w:sz w:val="24"/>
          <w:szCs w:val="24"/>
        </w:rPr>
        <w:t xml:space="preserve">Being in a </w:t>
      </w:r>
      <w:commentRangeStart w:id="56"/>
      <w:r w:rsidR="005D7739">
        <w:rPr>
          <w:rFonts w:ascii="Times New Roman" w:hAnsi="Times New Roman" w:cs="Times New Roman"/>
          <w:sz w:val="24"/>
          <w:szCs w:val="24"/>
        </w:rPr>
        <w:t>family with economic difficulties</w:t>
      </w:r>
      <w:commentRangeEnd w:id="56"/>
      <w:r w:rsidR="0065033E">
        <w:rPr>
          <w:rStyle w:val="CommentReference"/>
        </w:rPr>
        <w:commentReference w:id="56"/>
      </w:r>
      <w:r w:rsidR="005D7739">
        <w:rPr>
          <w:rFonts w:ascii="Times New Roman" w:hAnsi="Times New Roman" w:cs="Times New Roman"/>
          <w:sz w:val="24"/>
          <w:szCs w:val="24"/>
        </w:rPr>
        <w:t xml:space="preserve"> makes </w:t>
      </w:r>
      <w:commentRangeStart w:id="57"/>
      <w:r w:rsidR="005D7739">
        <w:rPr>
          <w:rFonts w:ascii="Times New Roman" w:hAnsi="Times New Roman" w:cs="Times New Roman"/>
          <w:sz w:val="24"/>
          <w:szCs w:val="24"/>
        </w:rPr>
        <w:t>her an unconfident character</w:t>
      </w:r>
      <w:commentRangeEnd w:id="57"/>
      <w:r w:rsidR="0065033E">
        <w:rPr>
          <w:rStyle w:val="CommentReference"/>
        </w:rPr>
        <w:commentReference w:id="57"/>
      </w:r>
      <w:r w:rsidR="005D7739">
        <w:rPr>
          <w:rFonts w:ascii="Times New Roman" w:hAnsi="Times New Roman" w:cs="Times New Roman"/>
          <w:sz w:val="24"/>
          <w:szCs w:val="24"/>
        </w:rPr>
        <w:t xml:space="preserve"> which she tries to make up for by acting tough. She does this by dressing like a boy, using a boy’s name, and smoking. “</w:t>
      </w:r>
      <w:r w:rsidR="005D7739" w:rsidRPr="005D7739">
        <w:rPr>
          <w:rFonts w:ascii="Times New Roman" w:hAnsi="Times New Roman" w:cs="Times New Roman"/>
          <w:sz w:val="24"/>
          <w:szCs w:val="24"/>
        </w:rPr>
        <w:t xml:space="preserve">She took from her pocket of her shorts the package of smoke she had brought the night before. She breathed in the smoke slowly. The cigarette gave her a </w:t>
      </w:r>
      <w:proofErr w:type="gramStart"/>
      <w:r w:rsidR="005D7739" w:rsidRPr="005D7739">
        <w:rPr>
          <w:rFonts w:ascii="Times New Roman" w:hAnsi="Times New Roman" w:cs="Times New Roman"/>
          <w:sz w:val="24"/>
          <w:szCs w:val="24"/>
        </w:rPr>
        <w:t>drunk</w:t>
      </w:r>
      <w:proofErr w:type="gramEnd"/>
      <w:r w:rsidR="005D7739" w:rsidRPr="005D7739">
        <w:rPr>
          <w:rFonts w:ascii="Times New Roman" w:hAnsi="Times New Roman" w:cs="Times New Roman"/>
          <w:sz w:val="24"/>
          <w:szCs w:val="24"/>
        </w:rPr>
        <w:t xml:space="preserve"> feeling so that her head seemed heavy and loose on her shou</w:t>
      </w:r>
      <w:r w:rsidR="005D7739">
        <w:rPr>
          <w:rFonts w:ascii="Times New Roman" w:hAnsi="Times New Roman" w:cs="Times New Roman"/>
          <w:sz w:val="24"/>
          <w:szCs w:val="24"/>
        </w:rPr>
        <w:t xml:space="preserve">lder, but she had to finish it” (29). </w:t>
      </w:r>
      <w:commentRangeStart w:id="58"/>
      <w:r w:rsidR="005D7739">
        <w:rPr>
          <w:rFonts w:ascii="Times New Roman" w:hAnsi="Times New Roman" w:cs="Times New Roman"/>
          <w:sz w:val="24"/>
          <w:szCs w:val="24"/>
        </w:rPr>
        <w:t xml:space="preserve">It is apparent that she does not enjoy </w:t>
      </w:r>
      <w:r w:rsidR="00E64023">
        <w:rPr>
          <w:rFonts w:ascii="Times New Roman" w:hAnsi="Times New Roman" w:cs="Times New Roman"/>
          <w:sz w:val="24"/>
          <w:szCs w:val="24"/>
        </w:rPr>
        <w:t>smoking,</w:t>
      </w:r>
      <w:commentRangeEnd w:id="58"/>
      <w:r w:rsidR="0065033E">
        <w:rPr>
          <w:rStyle w:val="CommentReference"/>
        </w:rPr>
        <w:commentReference w:id="58"/>
      </w:r>
      <w:r w:rsidR="00E64023">
        <w:rPr>
          <w:rFonts w:ascii="Times New Roman" w:hAnsi="Times New Roman" w:cs="Times New Roman"/>
          <w:sz w:val="24"/>
          <w:szCs w:val="24"/>
        </w:rPr>
        <w:t xml:space="preserve"> but she feels obligated to keep up </w:t>
      </w:r>
      <w:commentRangeStart w:id="59"/>
      <w:r w:rsidR="00E64023">
        <w:rPr>
          <w:rFonts w:ascii="Times New Roman" w:hAnsi="Times New Roman" w:cs="Times New Roman"/>
          <w:sz w:val="24"/>
          <w:szCs w:val="24"/>
        </w:rPr>
        <w:t xml:space="preserve">the tough </w:t>
      </w:r>
      <w:commentRangeStart w:id="60"/>
      <w:r w:rsidR="00E64023">
        <w:rPr>
          <w:rFonts w:ascii="Times New Roman" w:hAnsi="Times New Roman" w:cs="Times New Roman"/>
          <w:sz w:val="24"/>
          <w:szCs w:val="24"/>
        </w:rPr>
        <w:t>imagine</w:t>
      </w:r>
      <w:commentRangeEnd w:id="60"/>
      <w:r w:rsidR="0065033E">
        <w:rPr>
          <w:rStyle w:val="CommentReference"/>
        </w:rPr>
        <w:commentReference w:id="60"/>
      </w:r>
      <w:r w:rsidR="00E64023">
        <w:rPr>
          <w:rFonts w:ascii="Times New Roman" w:hAnsi="Times New Roman" w:cs="Times New Roman"/>
          <w:sz w:val="24"/>
          <w:szCs w:val="24"/>
        </w:rPr>
        <w:t xml:space="preserve"> </w:t>
      </w:r>
      <w:commentRangeEnd w:id="59"/>
      <w:r w:rsidR="0065033E">
        <w:rPr>
          <w:rStyle w:val="CommentReference"/>
        </w:rPr>
        <w:commentReference w:id="59"/>
      </w:r>
      <w:proofErr w:type="gramStart"/>
      <w:r w:rsidR="00E64023">
        <w:rPr>
          <w:rFonts w:ascii="Times New Roman" w:hAnsi="Times New Roman" w:cs="Times New Roman"/>
          <w:sz w:val="24"/>
          <w:szCs w:val="24"/>
        </w:rPr>
        <w:t>to make</w:t>
      </w:r>
      <w:proofErr w:type="gramEnd"/>
      <w:r w:rsidR="00E64023">
        <w:rPr>
          <w:rFonts w:ascii="Times New Roman" w:hAnsi="Times New Roman" w:cs="Times New Roman"/>
          <w:sz w:val="24"/>
          <w:szCs w:val="24"/>
        </w:rPr>
        <w:t xml:space="preserve"> up for her lack of confidence. Despite her best efforts of trying to be tough, she is basically </w:t>
      </w:r>
      <w:commentRangeStart w:id="61"/>
      <w:r w:rsidR="00E64023">
        <w:rPr>
          <w:rFonts w:ascii="Times New Roman" w:hAnsi="Times New Roman" w:cs="Times New Roman"/>
          <w:sz w:val="24"/>
          <w:szCs w:val="24"/>
        </w:rPr>
        <w:t>just</w:t>
      </w:r>
      <w:commentRangeEnd w:id="61"/>
      <w:r w:rsidR="0065033E">
        <w:rPr>
          <w:rStyle w:val="CommentReference"/>
        </w:rPr>
        <w:commentReference w:id="61"/>
      </w:r>
      <w:r w:rsidR="00E64023">
        <w:rPr>
          <w:rFonts w:ascii="Times New Roman" w:hAnsi="Times New Roman" w:cs="Times New Roman"/>
          <w:sz w:val="24"/>
          <w:szCs w:val="24"/>
        </w:rPr>
        <w:t xml:space="preserve"> deluding herself from reality. </w:t>
      </w:r>
      <w:r w:rsidR="00C24322">
        <w:rPr>
          <w:rFonts w:ascii="Times New Roman" w:hAnsi="Times New Roman" w:cs="Times New Roman"/>
          <w:sz w:val="24"/>
          <w:szCs w:val="24"/>
        </w:rPr>
        <w:t>“Mick Kelly wields</w:t>
      </w:r>
      <w:r w:rsidR="00C24322" w:rsidRPr="00C24322">
        <w:rPr>
          <w:rFonts w:ascii="Times New Roman" w:hAnsi="Times New Roman" w:cs="Times New Roman"/>
          <w:sz w:val="24"/>
          <w:szCs w:val="24"/>
        </w:rPr>
        <w:t xml:space="preserve"> no real authority but burdened with responsibility for her younger brothers. She tries to enhance her stature by acting tough, using a boy's name and dressing boyishly and smoking, but her false strength is revealed by the fear she has of being </w:t>
      </w:r>
      <w:r w:rsidR="00C24322" w:rsidRPr="00C24322">
        <w:rPr>
          <w:rFonts w:ascii="Times New Roman" w:hAnsi="Times New Roman" w:cs="Times New Roman"/>
          <w:sz w:val="24"/>
          <w:szCs w:val="24"/>
        </w:rPr>
        <w:lastRenderedPageBreak/>
        <w:t>found out a</w:t>
      </w:r>
      <w:r w:rsidR="00C24322">
        <w:rPr>
          <w:rFonts w:ascii="Times New Roman" w:hAnsi="Times New Roman" w:cs="Times New Roman"/>
          <w:sz w:val="24"/>
          <w:szCs w:val="24"/>
        </w:rPr>
        <w:t>fter her first sexual encounter” (</w:t>
      </w:r>
      <w:proofErr w:type="spellStart"/>
      <w:r w:rsidR="00C24322">
        <w:rPr>
          <w:rFonts w:ascii="Times New Roman" w:hAnsi="Times New Roman" w:cs="Times New Roman"/>
          <w:sz w:val="24"/>
          <w:szCs w:val="24"/>
        </w:rPr>
        <w:t>Napierkowski</w:t>
      </w:r>
      <w:proofErr w:type="spellEnd"/>
      <w:r w:rsidR="00C24322">
        <w:rPr>
          <w:rFonts w:ascii="Times New Roman" w:hAnsi="Times New Roman" w:cs="Times New Roman"/>
          <w:sz w:val="24"/>
          <w:szCs w:val="24"/>
        </w:rPr>
        <w:t xml:space="preserve"> 108). </w:t>
      </w:r>
      <w:r w:rsidR="005353DA">
        <w:rPr>
          <w:rFonts w:ascii="Times New Roman" w:hAnsi="Times New Roman" w:cs="Times New Roman"/>
          <w:sz w:val="24"/>
          <w:szCs w:val="24"/>
        </w:rPr>
        <w:t xml:space="preserve">Her false strength is revealed when she starts to fear that people will find out that she had sex with Harry, the boy next door. This completely shatters her whole </w:t>
      </w:r>
      <w:commentRangeStart w:id="62"/>
      <w:proofErr w:type="gramStart"/>
      <w:r w:rsidR="005353DA">
        <w:rPr>
          <w:rFonts w:ascii="Times New Roman" w:hAnsi="Times New Roman" w:cs="Times New Roman"/>
          <w:sz w:val="24"/>
          <w:szCs w:val="24"/>
        </w:rPr>
        <w:t>imagine</w:t>
      </w:r>
      <w:commentRangeEnd w:id="62"/>
      <w:proofErr w:type="gramEnd"/>
      <w:r w:rsidR="0065033E">
        <w:rPr>
          <w:rStyle w:val="CommentReference"/>
        </w:rPr>
        <w:commentReference w:id="62"/>
      </w:r>
      <w:r w:rsidR="005353DA">
        <w:rPr>
          <w:rFonts w:ascii="Times New Roman" w:hAnsi="Times New Roman" w:cs="Times New Roman"/>
          <w:sz w:val="24"/>
          <w:szCs w:val="24"/>
        </w:rPr>
        <w:t xml:space="preserve"> of being tough, and </w:t>
      </w:r>
      <w:del w:id="63" w:author="WhiteRingBow" w:date="2013-03-14T20:15:00Z">
        <w:r w:rsidR="005353DA" w:rsidDel="0065033E">
          <w:rPr>
            <w:rFonts w:ascii="Times New Roman" w:hAnsi="Times New Roman" w:cs="Times New Roman"/>
            <w:sz w:val="24"/>
            <w:szCs w:val="24"/>
          </w:rPr>
          <w:delText xml:space="preserve">it </w:delText>
        </w:r>
      </w:del>
      <w:r w:rsidR="005353DA">
        <w:rPr>
          <w:rFonts w:ascii="Times New Roman" w:hAnsi="Times New Roman" w:cs="Times New Roman"/>
          <w:sz w:val="24"/>
          <w:szCs w:val="24"/>
        </w:rPr>
        <w:t xml:space="preserve">reveals her false strength that she </w:t>
      </w:r>
      <w:del w:id="64" w:author="WhiteRingBow" w:date="2013-03-14T20:15:00Z">
        <w:r w:rsidR="005353DA" w:rsidDel="0065033E">
          <w:rPr>
            <w:rFonts w:ascii="Times New Roman" w:hAnsi="Times New Roman" w:cs="Times New Roman"/>
            <w:sz w:val="24"/>
            <w:szCs w:val="24"/>
          </w:rPr>
          <w:delText xml:space="preserve">has </w:delText>
        </w:r>
      </w:del>
      <w:ins w:id="65" w:author="WhiteRingBow" w:date="2013-03-14T20:15:00Z">
        <w:r w:rsidR="0065033E">
          <w:rPr>
            <w:rFonts w:ascii="Times New Roman" w:hAnsi="Times New Roman" w:cs="Times New Roman"/>
            <w:sz w:val="24"/>
            <w:szCs w:val="24"/>
          </w:rPr>
          <w:t>ha</w:t>
        </w:r>
        <w:r w:rsidR="0065033E">
          <w:rPr>
            <w:rFonts w:ascii="Times New Roman" w:hAnsi="Times New Roman" w:cs="Times New Roman"/>
            <w:sz w:val="24"/>
            <w:szCs w:val="24"/>
          </w:rPr>
          <w:t>d</w:t>
        </w:r>
        <w:r w:rsidR="0065033E">
          <w:rPr>
            <w:rFonts w:ascii="Times New Roman" w:hAnsi="Times New Roman" w:cs="Times New Roman"/>
            <w:sz w:val="24"/>
            <w:szCs w:val="24"/>
          </w:rPr>
          <w:t xml:space="preserve"> </w:t>
        </w:r>
      </w:ins>
      <w:r w:rsidR="005353DA">
        <w:rPr>
          <w:rFonts w:ascii="Times New Roman" w:hAnsi="Times New Roman" w:cs="Times New Roman"/>
          <w:sz w:val="24"/>
          <w:szCs w:val="24"/>
        </w:rPr>
        <w:t xml:space="preserve">been deluding herself with all this time. This shows how she </w:t>
      </w:r>
      <w:commentRangeStart w:id="66"/>
      <w:r w:rsidR="005353DA">
        <w:rPr>
          <w:rFonts w:ascii="Times New Roman" w:hAnsi="Times New Roman" w:cs="Times New Roman"/>
          <w:sz w:val="24"/>
          <w:szCs w:val="24"/>
        </w:rPr>
        <w:t>deludes</w:t>
      </w:r>
      <w:commentRangeEnd w:id="66"/>
      <w:r w:rsidR="0065033E">
        <w:rPr>
          <w:rStyle w:val="CommentReference"/>
        </w:rPr>
        <w:commentReference w:id="66"/>
      </w:r>
      <w:r w:rsidR="005353DA">
        <w:rPr>
          <w:rFonts w:ascii="Times New Roman" w:hAnsi="Times New Roman" w:cs="Times New Roman"/>
          <w:sz w:val="24"/>
          <w:szCs w:val="24"/>
        </w:rPr>
        <w:t xml:space="preserve"> herself with an ideology in order to cope with real life problems like her family’s financial difficulties. </w:t>
      </w:r>
      <w:r w:rsidR="002F70D0">
        <w:rPr>
          <w:rFonts w:ascii="Times New Roman" w:hAnsi="Times New Roman" w:cs="Times New Roman"/>
          <w:sz w:val="24"/>
          <w:szCs w:val="24"/>
        </w:rPr>
        <w:t xml:space="preserve">In the end, Mick Kelly turns to a </w:t>
      </w:r>
      <w:commentRangeStart w:id="67"/>
      <w:r w:rsidR="002F70D0">
        <w:rPr>
          <w:rFonts w:ascii="Times New Roman" w:hAnsi="Times New Roman" w:cs="Times New Roman"/>
          <w:sz w:val="24"/>
          <w:szCs w:val="24"/>
        </w:rPr>
        <w:t xml:space="preserve">“religion” </w:t>
      </w:r>
      <w:commentRangeEnd w:id="67"/>
      <w:r w:rsidR="0065033E">
        <w:rPr>
          <w:rStyle w:val="CommentReference"/>
        </w:rPr>
        <w:commentReference w:id="67"/>
      </w:r>
      <w:r w:rsidR="002F70D0">
        <w:rPr>
          <w:rFonts w:ascii="Times New Roman" w:hAnsi="Times New Roman" w:cs="Times New Roman"/>
          <w:sz w:val="24"/>
          <w:szCs w:val="24"/>
        </w:rPr>
        <w:t xml:space="preserve">to make up for her lack of confidence just like Portia, Willie, and Highboy but turning to a religion to make up for the lack of confidence was only a delusion since it only helps them cope with their problems instead of actually solving them. </w:t>
      </w:r>
    </w:p>
    <w:p w:rsidR="00C24322" w:rsidRPr="00EE7E3A" w:rsidRDefault="00B049E5" w:rsidP="002F70D0">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pict>
          <v:shape id="Text Box 4" o:spid="_x0000_s1030" type="#_x0000_t202" style="position:absolute;left:0;text-align:left;margin-left:388.8pt;margin-top:-304.6pt;width:46.5pt;height:24.75pt;z-index:2516664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" fillcolor="white [3201]" strokecolor="white [3212]" strokeweight=".5pt">
            <v:textbox style="mso-next-textbox:#Text Box 4">
              <w:txbxContent>
                <w:p w:rsidR="007B3C37" w:rsidRDefault="007B3C37">
                  <w:proofErr w:type="spellStart"/>
                  <w:r>
                    <w:t>Feng</w:t>
                  </w:r>
                  <w:proofErr w:type="spellEnd"/>
                  <w:r>
                    <w:t xml:space="preserve"> 6</w:t>
                  </w:r>
                </w:p>
              </w:txbxContent>
            </v:textbox>
          </v:shape>
        </w:pict>
      </w:r>
      <w:r w:rsidR="007B3C37">
        <w:rPr>
          <w:rFonts w:ascii="Times New Roman" w:hAnsi="Times New Roman" w:cs="Times New Roman"/>
          <w:sz w:val="24"/>
          <w:szCs w:val="24"/>
        </w:rPr>
        <w:t xml:space="preserve">In Carson McCullers’ book, the Heart is a Lonely </w:t>
      </w:r>
      <w:proofErr w:type="gramStart"/>
      <w:r w:rsidR="007B3C37">
        <w:rPr>
          <w:rFonts w:ascii="Times New Roman" w:hAnsi="Times New Roman" w:cs="Times New Roman"/>
          <w:sz w:val="24"/>
          <w:szCs w:val="24"/>
        </w:rPr>
        <w:t>Hunter,</w:t>
      </w:r>
      <w:proofErr w:type="gramEnd"/>
      <w:r w:rsidR="007B3C37">
        <w:rPr>
          <w:rFonts w:ascii="Times New Roman" w:hAnsi="Times New Roman" w:cs="Times New Roman"/>
          <w:sz w:val="24"/>
          <w:szCs w:val="24"/>
        </w:rPr>
        <w:t xml:space="preserve"> the theme asserts that people </w:t>
      </w:r>
      <w:commentRangeStart w:id="68"/>
      <w:r w:rsidR="007B3C37">
        <w:rPr>
          <w:rFonts w:ascii="Times New Roman" w:hAnsi="Times New Roman" w:cs="Times New Roman"/>
          <w:sz w:val="24"/>
          <w:szCs w:val="24"/>
        </w:rPr>
        <w:t>self-delude</w:t>
      </w:r>
      <w:commentRangeEnd w:id="68"/>
      <w:r w:rsidR="00A95ACA">
        <w:rPr>
          <w:rStyle w:val="CommentReference"/>
        </w:rPr>
        <w:commentReference w:id="68"/>
      </w:r>
      <w:r w:rsidR="007B3C37">
        <w:rPr>
          <w:rFonts w:ascii="Times New Roman" w:hAnsi="Times New Roman" w:cs="Times New Roman"/>
          <w:sz w:val="24"/>
          <w:szCs w:val="24"/>
        </w:rPr>
        <w:t xml:space="preserve"> themselves with religion in order to cope with real life problems.  </w:t>
      </w:r>
      <w:r w:rsidR="005353DA">
        <w:rPr>
          <w:rFonts w:ascii="Times New Roman" w:hAnsi="Times New Roman" w:cs="Times New Roman"/>
          <w:sz w:val="24"/>
          <w:szCs w:val="24"/>
        </w:rPr>
        <w:t>Fundamentally, all characters in this book delude themselves with religion, rather it was thinking John Singer was a Chris like figure or turning to religion to make up for the lack of confidence</w:t>
      </w:r>
      <w:r w:rsidR="002F70D0">
        <w:rPr>
          <w:rFonts w:ascii="Times New Roman" w:hAnsi="Times New Roman" w:cs="Times New Roman"/>
          <w:sz w:val="24"/>
          <w:szCs w:val="24"/>
        </w:rPr>
        <w:t xml:space="preserve">. However, this does not actually help them solve the issue they face; it merely makes it easier to cope with the issue. Instead of just deluding </w:t>
      </w:r>
      <w:proofErr w:type="gramStart"/>
      <w:r w:rsidR="002F70D0">
        <w:rPr>
          <w:rFonts w:ascii="Times New Roman" w:hAnsi="Times New Roman" w:cs="Times New Roman"/>
          <w:sz w:val="24"/>
          <w:szCs w:val="24"/>
        </w:rPr>
        <w:t>themselves</w:t>
      </w:r>
      <w:proofErr w:type="gramEnd"/>
      <w:r w:rsidR="002F70D0">
        <w:rPr>
          <w:rFonts w:ascii="Times New Roman" w:hAnsi="Times New Roman" w:cs="Times New Roman"/>
          <w:sz w:val="24"/>
          <w:szCs w:val="24"/>
        </w:rPr>
        <w:t xml:space="preserve"> with religion, people should seek more realistic ways when it comes to problems. Instead of just using religion to cope with an issue, they should seek ways to solve the issue so that it is no longer a problem. </w:t>
      </w:r>
    </w:p>
    <w:p w:rsidR="00871254" w:rsidRPr="00EE7E3A" w:rsidRDefault="00A95ACA">
      <w:pPr>
        <w:spacing w:line="480" w:lineRule="auto"/>
        <w:rPr>
          <w:rFonts w:ascii="Times New Roman" w:hAnsi="Times New Roman" w:cs="Times New Roman"/>
          <w:sz w:val="24"/>
          <w:szCs w:val="24"/>
        </w:rPr>
      </w:pPr>
      <w:ins w:id="69" w:author="WhiteRingBow" w:date="2013-03-14T20:18:00Z">
        <w:r>
          <w:rPr>
            <w:rFonts w:ascii="Times New Roman" w:hAnsi="Times New Roman" w:cs="Times New Roman"/>
            <w:sz w:val="24"/>
            <w:szCs w:val="24"/>
          </w:rPr>
          <w:t xml:space="preserve">&gt;&gt; </w:t>
        </w:r>
        <w:proofErr w:type="gramStart"/>
        <w:r>
          <w:rPr>
            <w:rFonts w:ascii="Times New Roman" w:hAnsi="Times New Roman" w:cs="Times New Roman"/>
            <w:sz w:val="24"/>
            <w:szCs w:val="24"/>
          </w:rPr>
          <w:t>religion</w:t>
        </w:r>
        <w:proofErr w:type="gramEnd"/>
        <w:r>
          <w:rPr>
            <w:rFonts w:ascii="Times New Roman" w:hAnsi="Times New Roman" w:cs="Times New Roman"/>
            <w:sz w:val="24"/>
            <w:szCs w:val="24"/>
          </w:rPr>
          <w:t xml:space="preserve"> </w:t>
        </w:r>
      </w:ins>
      <w:ins w:id="70" w:author="WhiteRingBow" w:date="2013-03-14T20:20:00Z">
        <w:r>
          <w:rPr>
            <w:rFonts w:ascii="Times New Roman" w:hAnsi="Times New Roman" w:cs="Times New Roman"/>
            <w:sz w:val="24"/>
            <w:szCs w:val="24"/>
          </w:rPr>
          <w:t xml:space="preserve">should be used </w:t>
        </w:r>
      </w:ins>
      <w:ins w:id="71" w:author="WhiteRingBow" w:date="2013-03-14T20:18:00Z">
        <w:r>
          <w:rPr>
            <w:rFonts w:ascii="Times New Roman" w:hAnsi="Times New Roman" w:cs="Times New Roman"/>
            <w:sz w:val="24"/>
            <w:szCs w:val="24"/>
          </w:rPr>
          <w:t>as a platform for your beliefs and aspirations to solve problems you face; religion isn</w:t>
        </w:r>
      </w:ins>
      <w:ins w:id="72" w:author="WhiteRingBow" w:date="2013-03-14T20:19:00Z">
        <w:r>
          <w:rPr>
            <w:rFonts w:ascii="Times New Roman" w:hAnsi="Times New Roman" w:cs="Times New Roman"/>
            <w:sz w:val="24"/>
            <w:szCs w:val="24"/>
          </w:rPr>
          <w:t>’</w:t>
        </w:r>
        <w:r>
          <w:rPr>
            <w:rFonts w:ascii="Times New Roman" w:hAnsi="Times New Roman" w:cs="Times New Roman"/>
            <w:sz w:val="24"/>
            <w:szCs w:val="24"/>
          </w:rPr>
          <w:t xml:space="preserve">t an </w:t>
        </w:r>
        <w:r>
          <w:rPr>
            <w:rFonts w:ascii="Times New Roman" w:hAnsi="Times New Roman" w:cs="Times New Roman"/>
            <w:sz w:val="24"/>
            <w:szCs w:val="24"/>
          </w:rPr>
          <w:t>unnecessary</w:t>
        </w:r>
        <w:r>
          <w:rPr>
            <w:rFonts w:ascii="Times New Roman" w:hAnsi="Times New Roman" w:cs="Times New Roman"/>
            <w:sz w:val="24"/>
            <w:szCs w:val="24"/>
          </w:rPr>
          <w:t xml:space="preserve"> thing, it just shouldn</w:t>
        </w:r>
        <w:r>
          <w:rPr>
            <w:rFonts w:ascii="Times New Roman" w:hAnsi="Times New Roman" w:cs="Times New Roman"/>
            <w:sz w:val="24"/>
            <w:szCs w:val="24"/>
          </w:rPr>
          <w:t>’</w:t>
        </w:r>
        <w:r>
          <w:rPr>
            <w:rFonts w:ascii="Times New Roman" w:hAnsi="Times New Roman" w:cs="Times New Roman"/>
            <w:sz w:val="24"/>
            <w:szCs w:val="24"/>
          </w:rPr>
          <w:t>t be used as THE ANSWER</w:t>
        </w:r>
      </w:ins>
      <w:ins w:id="73" w:author="WhiteRingBow" w:date="2013-03-14T20:20:00Z">
        <w:r>
          <w:rPr>
            <w:rFonts w:ascii="Times New Roman" w:hAnsi="Times New Roman" w:cs="Times New Roman"/>
            <w:sz w:val="24"/>
            <w:szCs w:val="24"/>
          </w:rPr>
          <w:t>. But your conclusion is good, just overuse of the word delusion makes it look stupid.</w:t>
        </w:r>
      </w:ins>
    </w:p>
    <w:sectPr w:rsidR="00871254" w:rsidRPr="00EE7E3A" w:rsidSect="00EE7E3A">
      <w:headerReference w:type="default" r:id="rId8"/>
      <w:pgSz w:w="12240" w:h="15840"/>
      <w:pgMar w:top="1584" w:right="1584" w:bottom="1584" w:left="1584"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hiteRingBow" w:date="2013-03-14T17:18:00Z" w:initials="W">
    <w:p w:rsidR="00012C59" w:rsidRDefault="00012C59">
      <w:pPr>
        <w:pStyle w:val="CommentText"/>
      </w:pPr>
      <w:r>
        <w:rPr>
          <w:rStyle w:val="CommentReference"/>
        </w:rPr>
        <w:annotationRef/>
      </w:r>
      <w:r>
        <w:t>Played</w:t>
      </w:r>
    </w:p>
  </w:comment>
  <w:comment w:id="1" w:author="WhiteRingBow" w:date="2013-03-14T17:31:00Z" w:initials="W">
    <w:p w:rsidR="00012C59" w:rsidRDefault="00012C59">
      <w:pPr>
        <w:pStyle w:val="CommentText"/>
      </w:pPr>
      <w:r>
        <w:rPr>
          <w:rStyle w:val="CommentReference"/>
        </w:rPr>
        <w:annotationRef/>
      </w:r>
      <w:r>
        <w:t xml:space="preserve">You don’t actually know this, it </w:t>
      </w:r>
      <w:proofErr w:type="gramStart"/>
      <w:r>
        <w:t>is  a</w:t>
      </w:r>
      <w:proofErr w:type="gramEnd"/>
      <w:r>
        <w:t xml:space="preserve"> hypothesis. You can say </w:t>
      </w:r>
      <w:proofErr w:type="gramStart"/>
      <w:r>
        <w:t>instead :</w:t>
      </w:r>
      <w:proofErr w:type="gramEnd"/>
      <w:r>
        <w:t xml:space="preserve"> At the dawn of humanity, rel</w:t>
      </w:r>
      <w:r w:rsidR="00F8313B">
        <w:t>igion was used to explain such natural phenomena that humans could not yet understand, such as why it rains or the movement of celestial objects.</w:t>
      </w:r>
    </w:p>
  </w:comment>
  <w:comment w:id="2" w:author="WhiteRingBow" w:date="2013-03-14T17:32:00Z" w:initials="W">
    <w:p w:rsidR="00F8313B" w:rsidRDefault="00F8313B">
      <w:pPr>
        <w:pStyle w:val="CommentText"/>
      </w:pPr>
      <w:r>
        <w:rPr>
          <w:rStyle w:val="CommentReference"/>
        </w:rPr>
        <w:annotationRef/>
      </w:r>
      <w:r>
        <w:t>There are those that</w:t>
      </w:r>
    </w:p>
  </w:comment>
  <w:comment w:id="3" w:author="WhiteRingBow" w:date="2013-03-14T17:34:00Z" w:initials="W">
    <w:p w:rsidR="00F8313B" w:rsidRDefault="00F8313B">
      <w:pPr>
        <w:pStyle w:val="CommentText"/>
      </w:pPr>
      <w:r>
        <w:rPr>
          <w:rStyle w:val="CommentReference"/>
        </w:rPr>
        <w:annotationRef/>
      </w:r>
      <w:r w:rsidR="00C80A57">
        <w:t>Others who</w:t>
      </w:r>
    </w:p>
  </w:comment>
  <w:comment w:id="4" w:author="WhiteRingBow" w:date="2013-03-14T17:44:00Z" w:initials="W">
    <w:p w:rsidR="00C80A57" w:rsidRDefault="00C80A57">
      <w:pPr>
        <w:pStyle w:val="CommentText"/>
      </w:pPr>
      <w:r>
        <w:rPr>
          <w:rStyle w:val="CommentReference"/>
        </w:rPr>
        <w:annotationRef/>
      </w:r>
      <w:r>
        <w:t xml:space="preserve">And a terrible amount more that; or simply, and many more who </w:t>
      </w:r>
      <w:r w:rsidR="00D72CE2">
        <w:t>//</w:t>
      </w:r>
      <w:r>
        <w:t xml:space="preserve">use religion to </w:t>
      </w:r>
      <w:r w:rsidR="00C71466">
        <w:t>weather tribulation.</w:t>
      </w:r>
      <w:r w:rsidR="00D72CE2">
        <w:t xml:space="preserve"> &gt;&gt; don’t repeat same line </w:t>
      </w:r>
    </w:p>
  </w:comment>
  <w:comment w:id="5" w:author="WhiteRingBow" w:date="2013-03-14T17:45:00Z" w:initials="W">
    <w:p w:rsidR="00C80A57" w:rsidRDefault="00C80A57">
      <w:pPr>
        <w:pStyle w:val="CommentText"/>
      </w:pPr>
      <w:r>
        <w:rPr>
          <w:rStyle w:val="CommentReference"/>
        </w:rPr>
        <w:annotationRef/>
      </w:r>
      <w:proofErr w:type="spellStart"/>
      <w:r>
        <w:t>THiaLH</w:t>
      </w:r>
      <w:proofErr w:type="spellEnd"/>
      <w:r>
        <w:t xml:space="preserve"> written by </w:t>
      </w:r>
      <w:proofErr w:type="spellStart"/>
      <w:r>
        <w:t>CmcC</w:t>
      </w:r>
      <w:proofErr w:type="spellEnd"/>
      <w:r>
        <w:t>, asserts that people</w:t>
      </w:r>
      <w:r w:rsidR="00D72CE2">
        <w:t xml:space="preserve"> delude themselves with religion in order to cope with reality/real life problems.</w:t>
      </w:r>
    </w:p>
  </w:comment>
  <w:comment w:id="6" w:author="WhiteRingBow" w:date="2013-03-14T18:48:00Z" w:initials="W">
    <w:p w:rsidR="00D72CE2" w:rsidRDefault="00D72CE2">
      <w:pPr>
        <w:pStyle w:val="CommentText"/>
      </w:pPr>
      <w:r>
        <w:rPr>
          <w:rStyle w:val="CommentReference"/>
        </w:rPr>
        <w:annotationRef/>
      </w:r>
      <w:proofErr w:type="spellStart"/>
      <w:r>
        <w:t>Dr.Copelands</w:t>
      </w:r>
      <w:proofErr w:type="spellEnd"/>
      <w:r>
        <w:t xml:space="preserve"> belief that J.S is an enlightened or Christ like figure </w:t>
      </w:r>
      <w:r w:rsidR="00560B68">
        <w:t>..</w:t>
      </w:r>
      <w:r>
        <w:t>. / I would personally use clear instead of obvious though</w:t>
      </w:r>
    </w:p>
  </w:comment>
  <w:comment w:id="7" w:author="WhiteRingBow" w:date="2013-03-14T17:54:00Z" w:initials="W">
    <w:p w:rsidR="00D72CE2" w:rsidRDefault="00D72CE2">
      <w:pPr>
        <w:pStyle w:val="CommentText"/>
      </w:pPr>
      <w:r>
        <w:rPr>
          <w:rStyle w:val="CommentReference"/>
        </w:rPr>
        <w:annotationRef/>
      </w:r>
      <w:r w:rsidR="00EE0162">
        <w:t>The time in which this book is set/takes place</w:t>
      </w:r>
    </w:p>
  </w:comment>
  <w:comment w:id="8" w:author="WhiteRingBow" w:date="2013-03-14T17:55:00Z" w:initials="W">
    <w:p w:rsidR="00EE0162" w:rsidRDefault="00EE0162">
      <w:pPr>
        <w:pStyle w:val="CommentText"/>
      </w:pPr>
      <w:r>
        <w:rPr>
          <w:rStyle w:val="CommentReference"/>
        </w:rPr>
        <w:annotationRef/>
      </w:r>
      <w:r>
        <w:t>Unnecessary to have ‘they’</w:t>
      </w:r>
    </w:p>
  </w:comment>
  <w:comment w:id="9" w:author="WhiteRingBow" w:date="2013-03-14T17:56:00Z" w:initials="W">
    <w:p w:rsidR="00EE0162" w:rsidRDefault="00EE0162">
      <w:pPr>
        <w:pStyle w:val="CommentText"/>
      </w:pPr>
      <w:r>
        <w:rPr>
          <w:rStyle w:val="CommentReference"/>
        </w:rPr>
        <w:annotationRef/>
      </w:r>
      <w:r>
        <w:t>Would show &gt; indicates action more clearly</w:t>
      </w:r>
    </w:p>
  </w:comment>
  <w:comment w:id="11" w:author="WhiteRingBow" w:date="2013-03-14T17:56:00Z" w:initials="W">
    <w:p w:rsidR="00EE0162" w:rsidRDefault="00EE0162">
      <w:pPr>
        <w:pStyle w:val="CommentText"/>
      </w:pPr>
      <w:r>
        <w:rPr>
          <w:rStyle w:val="CommentReference"/>
        </w:rPr>
        <w:annotationRef/>
      </w:r>
      <w:proofErr w:type="gramStart"/>
      <w:r>
        <w:t>past</w:t>
      </w:r>
      <w:proofErr w:type="gramEnd"/>
    </w:p>
  </w:comment>
  <w:comment w:id="12" w:author="WhiteRingBow" w:date="2013-03-14T18:16:00Z" w:initials="W">
    <w:p w:rsidR="006C7914" w:rsidRDefault="006C7914">
      <w:pPr>
        <w:pStyle w:val="CommentText"/>
      </w:pPr>
      <w:r>
        <w:rPr>
          <w:rStyle w:val="CommentReference"/>
        </w:rPr>
        <w:annotationRef/>
      </w:r>
      <w:proofErr w:type="gramStart"/>
      <w:r>
        <w:t>it</w:t>
      </w:r>
      <w:proofErr w:type="gramEnd"/>
      <w:r>
        <w:t xml:space="preserve"> can be deemed/it seems</w:t>
      </w:r>
    </w:p>
  </w:comment>
  <w:comment w:id="13" w:author="WhiteRingBow" w:date="2013-03-14T18:17:00Z" w:initials="W">
    <w:p w:rsidR="006C7914" w:rsidRDefault="006C7914">
      <w:pPr>
        <w:pStyle w:val="CommentText"/>
      </w:pPr>
      <w:r>
        <w:rPr>
          <w:rStyle w:val="CommentReference"/>
        </w:rPr>
        <w:annotationRef/>
      </w:r>
      <w:proofErr w:type="gramStart"/>
      <w:r>
        <w:t>should</w:t>
      </w:r>
      <w:proofErr w:type="gramEnd"/>
      <w:r>
        <w:t xml:space="preserve"> believe/believed</w:t>
      </w:r>
    </w:p>
  </w:comment>
  <w:comment w:id="14" w:author="WhiteRingBow" w:date="2013-03-14T18:17:00Z" w:initials="W">
    <w:p w:rsidR="006C7914" w:rsidRDefault="006C7914">
      <w:pPr>
        <w:pStyle w:val="CommentText"/>
      </w:pPr>
      <w:r>
        <w:rPr>
          <w:rStyle w:val="CommentReference"/>
        </w:rPr>
        <w:annotationRef/>
      </w:r>
      <w:proofErr w:type="gramStart"/>
      <w:r>
        <w:t>based</w:t>
      </w:r>
      <w:proofErr w:type="gramEnd"/>
    </w:p>
  </w:comment>
  <w:comment w:id="10" w:author="WhiteRingBow" w:date="2013-03-14T18:18:00Z" w:initials="W">
    <w:p w:rsidR="00A5349A" w:rsidRDefault="00A5349A">
      <w:pPr>
        <w:pStyle w:val="CommentText"/>
      </w:pPr>
      <w:r>
        <w:rPr>
          <w:rStyle w:val="CommentReference"/>
        </w:rPr>
        <w:annotationRef/>
      </w:r>
      <w:proofErr w:type="spellStart"/>
      <w:r>
        <w:t>Dr.C’s</w:t>
      </w:r>
      <w:proofErr w:type="spellEnd"/>
      <w:r>
        <w:t xml:space="preserve"> conclusion that such a man is enlightened f</w:t>
      </w:r>
      <w:r w:rsidR="006C7914">
        <w:t xml:space="preserve">rom a mere gesture is spurious; </w:t>
      </w:r>
      <w:r>
        <w:t>further believing that J.S performs for him this act of courtesy</w:t>
      </w:r>
      <w:r w:rsidR="006C7914">
        <w:t xml:space="preserve"> because he can see past </w:t>
      </w:r>
      <w:proofErr w:type="spellStart"/>
      <w:r w:rsidR="006C7914">
        <w:t>Dr.C’s</w:t>
      </w:r>
      <w:proofErr w:type="spellEnd"/>
      <w:r w:rsidR="006C7914">
        <w:t xml:space="preserve"> skin </w:t>
      </w:r>
      <w:proofErr w:type="spellStart"/>
      <w:r w:rsidR="006C7914">
        <w:t>colour</w:t>
      </w:r>
      <w:proofErr w:type="spellEnd"/>
      <w:r w:rsidR="006C7914">
        <w:t xml:space="preserve"> is evidence of his own self-deception.</w:t>
      </w:r>
    </w:p>
  </w:comment>
  <w:comment w:id="15" w:author="WhiteRingBow" w:date="2013-03-14T18:20:00Z" w:initials="W">
    <w:p w:rsidR="006C7914" w:rsidRDefault="006C7914">
      <w:pPr>
        <w:pStyle w:val="CommentText"/>
      </w:pPr>
      <w:r>
        <w:rPr>
          <w:rStyle w:val="CommentReference"/>
        </w:rPr>
        <w:annotationRef/>
      </w:r>
      <w:proofErr w:type="spellStart"/>
      <w:r>
        <w:t>Dr.C</w:t>
      </w:r>
      <w:proofErr w:type="spellEnd"/>
      <w:r>
        <w:t xml:space="preserve"> further demonstrates his own delusion/ through the assumption/ by assuming</w:t>
      </w:r>
    </w:p>
  </w:comment>
  <w:comment w:id="16" w:author="WhiteRingBow" w:date="2013-03-14T18:41:00Z" w:initials="W">
    <w:p w:rsidR="00506775" w:rsidRDefault="00506775">
      <w:pPr>
        <w:pStyle w:val="CommentText"/>
      </w:pPr>
      <w:r>
        <w:rPr>
          <w:rStyle w:val="CommentReference"/>
        </w:rPr>
        <w:annotationRef/>
      </w:r>
      <w:r>
        <w:t xml:space="preserve">In </w:t>
      </w:r>
      <w:proofErr w:type="spellStart"/>
      <w:r>
        <w:t>Dr.C’s</w:t>
      </w:r>
      <w:proofErr w:type="spellEnd"/>
      <w:r>
        <w:t xml:space="preserve"> mind</w:t>
      </w:r>
      <w:r w:rsidR="00B81045">
        <w:t xml:space="preserve"> those that are enlightened are most assuredly of secular </w:t>
      </w:r>
      <w:proofErr w:type="spellStart"/>
      <w:r w:rsidR="00B81045">
        <w:t>jewish</w:t>
      </w:r>
      <w:proofErr w:type="spellEnd"/>
      <w:r w:rsidR="00B81045">
        <w:t xml:space="preserve"> faith, as such, he reasons that J.S must be as well.</w:t>
      </w:r>
    </w:p>
  </w:comment>
  <w:comment w:id="17" w:author="WhiteRingBow" w:date="2013-03-14T18:58:00Z" w:initials="W">
    <w:p w:rsidR="00B81045" w:rsidRDefault="00B81045">
      <w:pPr>
        <w:pStyle w:val="CommentText"/>
      </w:pPr>
      <w:r>
        <w:rPr>
          <w:rStyle w:val="CommentReference"/>
        </w:rPr>
        <w:annotationRef/>
      </w:r>
      <w:r>
        <w:t xml:space="preserve">Okay, first of all </w:t>
      </w:r>
      <w:proofErr w:type="gramStart"/>
      <w:r>
        <w:t>-  this</w:t>
      </w:r>
      <w:proofErr w:type="gramEnd"/>
      <w:r>
        <w:t xml:space="preserve"> is not an example of coping with real life problems, if you try to explain it this way.</w:t>
      </w:r>
    </w:p>
    <w:p w:rsidR="00B81045" w:rsidRDefault="00B81045">
      <w:pPr>
        <w:pStyle w:val="CommentText"/>
      </w:pPr>
      <w:r>
        <w:t>Second, the last tack on for J.B is unnecessary.</w:t>
      </w:r>
    </w:p>
    <w:p w:rsidR="00B81045" w:rsidRDefault="00B81045">
      <w:pPr>
        <w:pStyle w:val="CommentText"/>
      </w:pPr>
    </w:p>
    <w:p w:rsidR="00B81045" w:rsidRDefault="00B81045">
      <w:pPr>
        <w:pStyle w:val="CommentText"/>
      </w:pPr>
      <w:r>
        <w:t>&gt;&gt;</w:t>
      </w:r>
      <w:r w:rsidR="00560B68">
        <w:t xml:space="preserve">Therefore, </w:t>
      </w:r>
      <w:proofErr w:type="spellStart"/>
      <w:r w:rsidR="00560B68">
        <w:t>Dr.C’s</w:t>
      </w:r>
      <w:proofErr w:type="spellEnd"/>
      <w:r w:rsidR="00560B68">
        <w:t xml:space="preserve"> use of religion to explain the actions of J.S is one of self deception. </w:t>
      </w:r>
      <w:r w:rsidR="00F66B3A">
        <w:t xml:space="preserve"> </w:t>
      </w:r>
      <w:proofErr w:type="gramStart"/>
      <w:r w:rsidR="00F66B3A">
        <w:t>( try</w:t>
      </w:r>
      <w:proofErr w:type="gramEnd"/>
      <w:r w:rsidR="00F66B3A">
        <w:t xml:space="preserve"> expanding a little more of what you want this concluding sentence to your paragraph to be, my edit isn’t enough I think )</w:t>
      </w:r>
    </w:p>
  </w:comment>
  <w:comment w:id="19" w:author="WhiteRingBow" w:date="2013-03-14T19:01:00Z" w:initials="W">
    <w:p w:rsidR="00F66B3A" w:rsidRDefault="00F66B3A">
      <w:pPr>
        <w:pStyle w:val="CommentText"/>
      </w:pPr>
      <w:r>
        <w:rPr>
          <w:rStyle w:val="CommentReference"/>
        </w:rPr>
        <w:annotationRef/>
      </w:r>
      <w:proofErr w:type="gramStart"/>
      <w:r>
        <w:t>has</w:t>
      </w:r>
      <w:proofErr w:type="gramEnd"/>
    </w:p>
  </w:comment>
  <w:comment w:id="20" w:author="WhiteRingBow" w:date="2013-03-14T19:07:00Z" w:initials="W">
    <w:p w:rsidR="00F66B3A" w:rsidRDefault="00F66B3A">
      <w:pPr>
        <w:pStyle w:val="CommentText"/>
      </w:pPr>
      <w:r>
        <w:rPr>
          <w:rStyle w:val="CommentReference"/>
        </w:rPr>
        <w:annotationRef/>
      </w:r>
      <w:proofErr w:type="gramStart"/>
      <w:r>
        <w:t>who</w:t>
      </w:r>
      <w:proofErr w:type="gramEnd"/>
      <w:r>
        <w:t xml:space="preserve"> gives the illusion? </w:t>
      </w:r>
    </w:p>
    <w:p w:rsidR="00F66B3A" w:rsidRDefault="00F66B3A">
      <w:pPr>
        <w:pStyle w:val="CommentText"/>
      </w:pPr>
      <w:r>
        <w:t xml:space="preserve">&gt;&gt; </w:t>
      </w:r>
      <w:proofErr w:type="gramStart"/>
      <w:r>
        <w:t>illusion</w:t>
      </w:r>
      <w:proofErr w:type="gramEnd"/>
      <w:r>
        <w:t xml:space="preserve"> is maintained by JB </w:t>
      </w:r>
    </w:p>
    <w:p w:rsidR="00F66B3A" w:rsidRDefault="00F66B3A">
      <w:pPr>
        <w:pStyle w:val="CommentText"/>
      </w:pPr>
    </w:p>
    <w:p w:rsidR="00F66B3A" w:rsidRDefault="00F66B3A">
      <w:pPr>
        <w:pStyle w:val="CommentText"/>
      </w:pPr>
      <w:r>
        <w:t>J.B assumes J.S possesses infinite wisdom because he believes that J.S comprehends his rants … or something</w:t>
      </w:r>
    </w:p>
  </w:comment>
  <w:comment w:id="18" w:author="WhiteRingBow" w:date="2013-03-14T19:00:00Z" w:initials="W">
    <w:p w:rsidR="00F66B3A" w:rsidRDefault="00F66B3A">
      <w:pPr>
        <w:pStyle w:val="CommentText"/>
      </w:pPr>
      <w:r>
        <w:rPr>
          <w:rStyle w:val="CommentReference"/>
        </w:rPr>
        <w:annotationRef/>
      </w:r>
      <w:r>
        <w:t>Add new sentence to introduce new idea of J.B; DO NOT add this new sentence to previous paragraph.</w:t>
      </w:r>
    </w:p>
  </w:comment>
  <w:comment w:id="21" w:author="WhiteRingBow" w:date="2013-03-14T19:03:00Z" w:initials="W">
    <w:p w:rsidR="00F66B3A" w:rsidRDefault="00F66B3A">
      <w:pPr>
        <w:pStyle w:val="CommentText"/>
      </w:pPr>
      <w:r>
        <w:rPr>
          <w:rStyle w:val="CommentReference"/>
        </w:rPr>
        <w:annotationRef/>
      </w:r>
      <w:r>
        <w:t>[</w:t>
      </w:r>
      <w:proofErr w:type="gramStart"/>
      <w:r>
        <w:t>non-specific</w:t>
      </w:r>
      <w:proofErr w:type="gramEnd"/>
      <w:r>
        <w:t xml:space="preserve"> use] understands what ?</w:t>
      </w:r>
    </w:p>
  </w:comment>
  <w:comment w:id="22" w:author="WhiteRingBow" w:date="2013-03-14T19:08:00Z" w:initials="W">
    <w:p w:rsidR="00B279CB" w:rsidRDefault="00B279CB">
      <w:pPr>
        <w:pStyle w:val="CommentText"/>
      </w:pPr>
      <w:r>
        <w:rPr>
          <w:rStyle w:val="CommentReference"/>
        </w:rPr>
        <w:annotationRef/>
      </w:r>
      <w:proofErr w:type="gramStart"/>
      <w:r>
        <w:t>advocates</w:t>
      </w:r>
      <w:proofErr w:type="gramEnd"/>
    </w:p>
  </w:comment>
  <w:comment w:id="23" w:author="WhiteRingBow" w:date="2013-03-14T19:09:00Z" w:initials="W">
    <w:p w:rsidR="00B279CB" w:rsidRDefault="00B279CB">
      <w:pPr>
        <w:pStyle w:val="CommentText"/>
      </w:pPr>
      <w:r>
        <w:rPr>
          <w:rStyle w:val="CommentReference"/>
        </w:rPr>
        <w:annotationRef/>
      </w:r>
      <w:proofErr w:type="gramStart"/>
      <w:r>
        <w:t>root</w:t>
      </w:r>
      <w:proofErr w:type="gramEnd"/>
      <w:r>
        <w:t xml:space="preserve"> cause of evil </w:t>
      </w:r>
    </w:p>
    <w:p w:rsidR="00B279CB" w:rsidRDefault="00B279CB">
      <w:pPr>
        <w:pStyle w:val="CommentText"/>
      </w:pPr>
      <w:r>
        <w:t>&gt;&gt; don’t need to change, just my preference</w:t>
      </w:r>
    </w:p>
  </w:comment>
  <w:comment w:id="24" w:author="WhiteRingBow" w:date="2013-03-14T19:10:00Z" w:initials="W">
    <w:p w:rsidR="00B279CB" w:rsidRDefault="00B279CB">
      <w:pPr>
        <w:pStyle w:val="CommentText"/>
      </w:pPr>
      <w:r>
        <w:rPr>
          <w:rStyle w:val="CommentReference"/>
        </w:rPr>
        <w:annotationRef/>
      </w:r>
      <w:r>
        <w:t>Keeping/making the</w:t>
      </w:r>
    </w:p>
  </w:comment>
  <w:comment w:id="25" w:author="WhiteRingBow" w:date="2013-03-14T19:12:00Z" w:initials="W">
    <w:p w:rsidR="00B279CB" w:rsidRDefault="00B279CB">
      <w:pPr>
        <w:pStyle w:val="CommentText"/>
      </w:pPr>
      <w:r>
        <w:rPr>
          <w:rStyle w:val="CommentReference"/>
        </w:rPr>
        <w:annotationRef/>
      </w:r>
      <w:r>
        <w:t xml:space="preserve">[Don’t need to change, but </w:t>
      </w:r>
      <w:proofErr w:type="spellStart"/>
      <w:r>
        <w:t>its</w:t>
      </w:r>
      <w:proofErr w:type="spellEnd"/>
      <w:r>
        <w:t xml:space="preserve"> just something to avoid doing when you repeat the opening word in following sentences]</w:t>
      </w:r>
    </w:p>
  </w:comment>
  <w:comment w:id="26" w:author="WhiteRingBow" w:date="2013-03-14T19:13:00Z" w:initials="W">
    <w:p w:rsidR="00B279CB" w:rsidRDefault="00B279CB">
      <w:pPr>
        <w:pStyle w:val="CommentText"/>
      </w:pPr>
      <w:r>
        <w:rPr>
          <w:rStyle w:val="CommentReference"/>
        </w:rPr>
        <w:annotationRef/>
      </w:r>
      <w:r>
        <w:t>With this</w:t>
      </w:r>
    </w:p>
  </w:comment>
  <w:comment w:id="28" w:author="WhiteRingBow" w:date="2013-03-14T19:13:00Z" w:initials="W">
    <w:p w:rsidR="00B279CB" w:rsidRDefault="00B279CB">
      <w:pPr>
        <w:pStyle w:val="CommentText"/>
      </w:pPr>
      <w:r>
        <w:rPr>
          <w:rStyle w:val="CommentReference"/>
        </w:rPr>
        <w:annotationRef/>
      </w:r>
      <w:r>
        <w:t>Places; so much more classy, no?</w:t>
      </w:r>
    </w:p>
  </w:comment>
  <w:comment w:id="29" w:author="WhiteRingBow" w:date="2013-03-14T19:15:00Z" w:initials="W">
    <w:p w:rsidR="00B279CB" w:rsidRDefault="00B279CB">
      <w:pPr>
        <w:pStyle w:val="CommentText"/>
      </w:pPr>
      <w:r>
        <w:rPr>
          <w:rStyle w:val="CommentReference"/>
        </w:rPr>
        <w:annotationRef/>
      </w:r>
      <w:r>
        <w:t>Impression; you’ve already said it’s an illusion</w:t>
      </w:r>
    </w:p>
  </w:comment>
  <w:comment w:id="30" w:author="WhiteRingBow" w:date="2013-03-14T19:17:00Z" w:initials="W">
    <w:p w:rsidR="00B279CB" w:rsidRDefault="00B279CB">
      <w:pPr>
        <w:pStyle w:val="CommentText"/>
      </w:pPr>
      <w:r>
        <w:rPr>
          <w:rStyle w:val="CommentReference"/>
        </w:rPr>
        <w:annotationRef/>
      </w:r>
      <w:r>
        <w:t>You literally just copied the quote word for word; don’t do that. Change it.</w:t>
      </w:r>
    </w:p>
  </w:comment>
  <w:comment w:id="31" w:author="WhiteRingBow" w:date="2013-03-14T19:41:00Z" w:initials="W">
    <w:p w:rsidR="00BB15F7" w:rsidRDefault="00BB15F7">
      <w:pPr>
        <w:pStyle w:val="CommentText"/>
      </w:pPr>
      <w:r>
        <w:rPr>
          <w:rStyle w:val="CommentReference"/>
        </w:rPr>
        <w:annotationRef/>
      </w:r>
      <w:r>
        <w:t xml:space="preserve">See edit on first </w:t>
      </w:r>
      <w:proofErr w:type="spellStart"/>
      <w:r>
        <w:t>para</w:t>
      </w:r>
      <w:proofErr w:type="spellEnd"/>
      <w:r>
        <w:t>. For concluding sentence; you don’t need to be so explicit, like saying THIS DEMONSTRATES BLAH</w:t>
      </w:r>
      <w:r w:rsidR="00EC0C99">
        <w:t>/THIS SHOWS BLAH</w:t>
      </w:r>
      <w:r>
        <w:t>. You can still make your claims, and it’ll sound less clunky.</w:t>
      </w:r>
    </w:p>
    <w:p w:rsidR="00BB15F7" w:rsidRDefault="00BB15F7">
      <w:pPr>
        <w:pStyle w:val="CommentText"/>
      </w:pPr>
    </w:p>
    <w:p w:rsidR="00BB15F7" w:rsidRDefault="00C538FA">
      <w:pPr>
        <w:pStyle w:val="CommentText"/>
      </w:pPr>
      <w:r>
        <w:t>&gt;&gt; The great fallacy of the religious is to qu</w:t>
      </w:r>
      <w:r w:rsidR="000D49EA">
        <w:t>ickly attribute an action to be conclusive proof for the existence of their faith without first seeking evidence to the contrary.</w:t>
      </w:r>
      <w:r>
        <w:t xml:space="preserve"> </w:t>
      </w:r>
      <w:r w:rsidR="00BB15F7">
        <w:t xml:space="preserve"> J.B</w:t>
      </w:r>
      <w:r w:rsidR="000D49EA">
        <w:t xml:space="preserve"> commits such an error when he</w:t>
      </w:r>
      <w:r w:rsidR="00BB15F7">
        <w:t xml:space="preserve"> mistakenly believes </w:t>
      </w:r>
      <w:r w:rsidR="000D49EA">
        <w:t xml:space="preserve">that the patience of a mute as the guise of one </w:t>
      </w:r>
      <w:r w:rsidR="00BB15F7">
        <w:t>who has been gifted with infinite wisdom through divine blessing</w:t>
      </w:r>
      <w:r>
        <w:t>.</w:t>
      </w:r>
    </w:p>
  </w:comment>
  <w:comment w:id="33" w:author="WhiteRingBow" w:date="2013-03-14T19:20:00Z" w:initials="W">
    <w:p w:rsidR="00BB15F7" w:rsidRDefault="00BB15F7">
      <w:pPr>
        <w:pStyle w:val="CommentText"/>
      </w:pPr>
      <w:r>
        <w:rPr>
          <w:rStyle w:val="CommentReference"/>
        </w:rPr>
        <w:annotationRef/>
      </w:r>
      <w:r>
        <w:t>Unnecessary- can be moved to concluding paragraph instead of being tacked on as continuation for next paragraph.</w:t>
      </w:r>
    </w:p>
    <w:p w:rsidR="00BB15F7" w:rsidRDefault="00BB15F7">
      <w:pPr>
        <w:pStyle w:val="CommentText"/>
      </w:pPr>
      <w:r>
        <w:t xml:space="preserve">&gt;&gt; </w:t>
      </w:r>
      <w:proofErr w:type="gramStart"/>
      <w:r>
        <w:t>same</w:t>
      </w:r>
      <w:proofErr w:type="gramEnd"/>
      <w:r>
        <w:t xml:space="preserve"> problem as between </w:t>
      </w:r>
      <w:proofErr w:type="spellStart"/>
      <w:r>
        <w:t>para</w:t>
      </w:r>
      <w:proofErr w:type="spellEnd"/>
      <w:r>
        <w:t>. 1 &amp; 2.</w:t>
      </w:r>
    </w:p>
  </w:comment>
  <w:comment w:id="34" w:author="WhiteRingBow" w:date="2013-03-14T19:42:00Z" w:initials="W">
    <w:p w:rsidR="002C710D" w:rsidRDefault="002C710D">
      <w:pPr>
        <w:pStyle w:val="CommentText"/>
      </w:pPr>
      <w:r>
        <w:rPr>
          <w:rStyle w:val="CommentReference"/>
        </w:rPr>
        <w:annotationRef/>
      </w:r>
      <w:r>
        <w:t>Are affected/afflicted by</w:t>
      </w:r>
    </w:p>
  </w:comment>
  <w:comment w:id="35" w:author="WhiteRingBow" w:date="2013-03-14T19:42:00Z" w:initials="W">
    <w:p w:rsidR="002C710D" w:rsidRDefault="002C710D">
      <w:pPr>
        <w:pStyle w:val="CommentText"/>
      </w:pPr>
      <w:r>
        <w:rPr>
          <w:rStyle w:val="CommentReference"/>
        </w:rPr>
        <w:annotationRef/>
      </w:r>
      <w:r>
        <w:t>In a lack of confidence for</w:t>
      </w:r>
    </w:p>
  </w:comment>
  <w:comment w:id="36" w:author="WhiteRingBow" w:date="2013-03-14T19:45:00Z" w:initials="W">
    <w:p w:rsidR="002C710D" w:rsidRDefault="002C710D">
      <w:pPr>
        <w:pStyle w:val="CommentText"/>
      </w:pPr>
      <w:r>
        <w:rPr>
          <w:rStyle w:val="CommentReference"/>
        </w:rPr>
        <w:annotationRef/>
      </w:r>
      <w:r>
        <w:t>Can be rewritten/switch end with front or just removed; pretty unnecessary sentence</w:t>
      </w:r>
    </w:p>
    <w:p w:rsidR="002C710D" w:rsidRDefault="002C710D">
      <w:pPr>
        <w:pStyle w:val="CommentText"/>
      </w:pPr>
    </w:p>
    <w:p w:rsidR="002C710D" w:rsidRDefault="002C710D">
      <w:pPr>
        <w:pStyle w:val="CommentText"/>
      </w:pPr>
      <w:proofErr w:type="spellStart"/>
      <w:r>
        <w:t>Ie</w:t>
      </w:r>
      <w:proofErr w:type="spellEnd"/>
      <w:r>
        <w:t xml:space="preserve">. </w:t>
      </w:r>
      <w:proofErr w:type="spellStart"/>
      <w:r>
        <w:t>P.</w:t>
      </w:r>
      <w:proofErr w:type="gramStart"/>
      <w:r>
        <w:t>,dr.c</w:t>
      </w:r>
      <w:proofErr w:type="gramEnd"/>
      <w:r>
        <w:t>,+w</w:t>
      </w:r>
      <w:proofErr w:type="spellEnd"/>
      <w:r>
        <w:t xml:space="preserve"> are </w:t>
      </w:r>
      <w:proofErr w:type="spellStart"/>
      <w:r>
        <w:t>Afrikann</w:t>
      </w:r>
      <w:proofErr w:type="spellEnd"/>
      <w:r>
        <w:t xml:space="preserve"> </w:t>
      </w:r>
      <w:proofErr w:type="spellStart"/>
      <w:r>
        <w:t>amerianos</w:t>
      </w:r>
      <w:proofErr w:type="spellEnd"/>
      <w:r>
        <w:t xml:space="preserve"> who are crippled/black </w:t>
      </w:r>
    </w:p>
    <w:p w:rsidR="002C710D" w:rsidRDefault="002C710D">
      <w:pPr>
        <w:pStyle w:val="CommentText"/>
      </w:pPr>
      <w:r>
        <w:t>&gt;&gt;being black is a disability.  True story.</w:t>
      </w:r>
    </w:p>
  </w:comment>
  <w:comment w:id="37" w:author="WhiteRingBow" w:date="2013-03-14T19:52:00Z" w:initials="W">
    <w:p w:rsidR="00F46558" w:rsidRDefault="00F46558">
      <w:pPr>
        <w:pStyle w:val="CommentText"/>
      </w:pPr>
      <w:r>
        <w:rPr>
          <w:rStyle w:val="CommentReference"/>
        </w:rPr>
        <w:annotationRef/>
      </w:r>
      <w:r>
        <w:t xml:space="preserve">During the time in which this book takes place, </w:t>
      </w:r>
      <w:proofErr w:type="spellStart"/>
      <w:r>
        <w:t>afrikann</w:t>
      </w:r>
      <w:proofErr w:type="spellEnd"/>
      <w:r>
        <w:t xml:space="preserve"> </w:t>
      </w:r>
      <w:proofErr w:type="spellStart"/>
      <w:r>
        <w:t>americanos</w:t>
      </w:r>
      <w:proofErr w:type="spellEnd"/>
      <w:r>
        <w:t xml:space="preserve"> were considered inferior to the land owning white men and segregation of races was used as a mean </w:t>
      </w:r>
      <w:proofErr w:type="gramStart"/>
      <w:r>
        <w:t>to  make</w:t>
      </w:r>
      <w:proofErr w:type="gramEnd"/>
      <w:r>
        <w:t xml:space="preserve"> clear this distinction. [To say they were ill treated by Caucasians would be to put the situation lightly.]</w:t>
      </w:r>
    </w:p>
  </w:comment>
  <w:comment w:id="40" w:author="WhiteRingBow" w:date="2013-03-14T19:54:00Z" w:initials="W">
    <w:p w:rsidR="00F46558" w:rsidRDefault="00F46558">
      <w:pPr>
        <w:pStyle w:val="CommentText"/>
      </w:pPr>
      <w:r>
        <w:rPr>
          <w:rStyle w:val="CommentReference"/>
        </w:rPr>
        <w:annotationRef/>
      </w:r>
      <w:r>
        <w:t xml:space="preserve">Only made to </w:t>
      </w:r>
      <w:r w:rsidRPr="00F46558">
        <w:t>exacerbate</w:t>
      </w:r>
      <w:r>
        <w:t xml:space="preserve"> their lack of confidence – if you don’t want to use this, just change THE to THEIR</w:t>
      </w:r>
    </w:p>
  </w:comment>
  <w:comment w:id="41" w:author="WhiteRingBow" w:date="2013-03-14T19:55:00Z" w:initials="W">
    <w:p w:rsidR="00F46558" w:rsidRDefault="00F46558">
      <w:pPr>
        <w:pStyle w:val="CommentText"/>
      </w:pPr>
      <w:r>
        <w:rPr>
          <w:rStyle w:val="CommentReference"/>
        </w:rPr>
        <w:annotationRef/>
      </w:r>
      <w:r>
        <w:t>Individuals such as/like</w:t>
      </w:r>
    </w:p>
  </w:comment>
  <w:comment w:id="42" w:author="WhiteRingBow" w:date="2013-03-14T19:55:00Z" w:initials="W">
    <w:p w:rsidR="00F46558" w:rsidRDefault="00F46558">
      <w:pPr>
        <w:pStyle w:val="CommentText"/>
      </w:pPr>
      <w:r>
        <w:rPr>
          <w:rStyle w:val="CommentReference"/>
        </w:rPr>
        <w:annotationRef/>
      </w:r>
      <w:proofErr w:type="gramStart"/>
      <w:r>
        <w:t>faced</w:t>
      </w:r>
      <w:proofErr w:type="gramEnd"/>
    </w:p>
  </w:comment>
  <w:comment w:id="44" w:author="WhiteRingBow" w:date="2013-03-14T19:56:00Z" w:initials="W">
    <w:p w:rsidR="00F46558" w:rsidRDefault="00F46558">
      <w:pPr>
        <w:pStyle w:val="CommentText"/>
      </w:pPr>
      <w:r>
        <w:rPr>
          <w:rStyle w:val="CommentReference"/>
        </w:rPr>
        <w:annotationRef/>
      </w:r>
      <w:proofErr w:type="gramStart"/>
      <w:r>
        <w:t>were</w:t>
      </w:r>
      <w:proofErr w:type="gramEnd"/>
      <w:r>
        <w:t xml:space="preserve"> considered to be inferior/scum/inhuman pick and choose what you like, hue.</w:t>
      </w:r>
    </w:p>
  </w:comment>
  <w:comment w:id="45" w:author="WhiteRingBow" w:date="2013-03-14T19:56:00Z" w:initials="W">
    <w:p w:rsidR="00F46558" w:rsidRDefault="00F46558">
      <w:pPr>
        <w:pStyle w:val="CommentText"/>
      </w:pPr>
      <w:r>
        <w:rPr>
          <w:rStyle w:val="CommentReference"/>
        </w:rPr>
        <w:annotationRef/>
      </w:r>
      <w:r>
        <w:t>That time period</w:t>
      </w:r>
    </w:p>
  </w:comment>
  <w:comment w:id="43" w:author="WhiteRingBow" w:date="2013-03-14T19:58:00Z" w:initials="W">
    <w:p w:rsidR="00F46558" w:rsidRDefault="00F46558">
      <w:pPr>
        <w:pStyle w:val="CommentText"/>
      </w:pPr>
      <w:r>
        <w:rPr>
          <w:rStyle w:val="CommentReference"/>
        </w:rPr>
        <w:annotationRef/>
      </w:r>
      <w:r>
        <w:t xml:space="preserve">Same problem as </w:t>
      </w:r>
      <w:r w:rsidR="00B240A0">
        <w:t>before; you aren’t expanding on your quote, all you are doing is just repeating it.</w:t>
      </w:r>
    </w:p>
  </w:comment>
  <w:comment w:id="46" w:author="WhiteRingBow" w:date="2013-03-14T19:59:00Z" w:initials="W">
    <w:p w:rsidR="00B240A0" w:rsidRDefault="00B240A0">
      <w:pPr>
        <w:pStyle w:val="CommentText"/>
      </w:pPr>
      <w:r>
        <w:rPr>
          <w:rStyle w:val="CommentReference"/>
        </w:rPr>
        <w:annotationRef/>
      </w:r>
      <w:r>
        <w:t xml:space="preserve">Stop adding in new characters that weren’t introduced at the start of your </w:t>
      </w:r>
      <w:proofErr w:type="spellStart"/>
      <w:r>
        <w:t>pargraph</w:t>
      </w:r>
      <w:proofErr w:type="spellEnd"/>
      <w:r>
        <w:t>.</w:t>
      </w:r>
    </w:p>
  </w:comment>
  <w:comment w:id="47" w:author="WhiteRingBow" w:date="2013-03-14T20:00:00Z" w:initials="W">
    <w:p w:rsidR="00B240A0" w:rsidRDefault="00B240A0">
      <w:pPr>
        <w:pStyle w:val="CommentText"/>
      </w:pPr>
      <w:r>
        <w:rPr>
          <w:rStyle w:val="CommentReference"/>
        </w:rPr>
        <w:annotationRef/>
      </w:r>
      <w:r>
        <w:t>Religion to find confidence and when faced with injustice, turn to religion for comfort.</w:t>
      </w:r>
    </w:p>
  </w:comment>
  <w:comment w:id="48" w:author="WhiteRingBow" w:date="2013-03-14T20:01:00Z" w:initials="W">
    <w:p w:rsidR="00B240A0" w:rsidRDefault="00B240A0">
      <w:pPr>
        <w:pStyle w:val="CommentText"/>
      </w:pPr>
      <w:r>
        <w:rPr>
          <w:rStyle w:val="CommentReference"/>
        </w:rPr>
        <w:annotationRef/>
      </w:r>
      <w:r>
        <w:t>Can make</w:t>
      </w:r>
    </w:p>
  </w:comment>
  <w:comment w:id="50" w:author="WhiteRingBow" w:date="2013-03-14T20:01:00Z" w:initials="W">
    <w:p w:rsidR="00B240A0" w:rsidRDefault="00B240A0">
      <w:pPr>
        <w:pStyle w:val="CommentText"/>
      </w:pPr>
      <w:r>
        <w:rPr>
          <w:rStyle w:val="CommentReference"/>
        </w:rPr>
        <w:annotationRef/>
      </w:r>
      <w:r>
        <w:t xml:space="preserve">Necessarily </w:t>
      </w:r>
    </w:p>
  </w:comment>
  <w:comment w:id="49" w:author="WhiteRingBow" w:date="2013-03-14T20:02:00Z" w:initials="W">
    <w:p w:rsidR="00B240A0" w:rsidRDefault="00B240A0">
      <w:pPr>
        <w:pStyle w:val="CommentText"/>
      </w:pPr>
      <w:r>
        <w:rPr>
          <w:rStyle w:val="CommentReference"/>
        </w:rPr>
        <w:annotationRef/>
      </w:r>
      <w:r>
        <w:t xml:space="preserve">Actually, without action it doesn’t solve shit at all.  </w:t>
      </w:r>
      <w:proofErr w:type="spellStart"/>
      <w:r>
        <w:t>Sooooo</w:t>
      </w:r>
      <w:proofErr w:type="spellEnd"/>
      <w:r>
        <w:t>…. Specify or change it up.</w:t>
      </w:r>
    </w:p>
  </w:comment>
  <w:comment w:id="51" w:author="WhiteRingBow" w:date="2013-03-14T20:04:00Z" w:initials="W">
    <w:p w:rsidR="00B240A0" w:rsidRDefault="00B240A0">
      <w:pPr>
        <w:pStyle w:val="CommentText"/>
      </w:pPr>
      <w:r>
        <w:rPr>
          <w:rStyle w:val="CommentReference"/>
        </w:rPr>
        <w:annotationRef/>
      </w:r>
      <w:proofErr w:type="gramStart"/>
      <w:r>
        <w:t>these</w:t>
      </w:r>
      <w:proofErr w:type="gramEnd"/>
    </w:p>
  </w:comment>
  <w:comment w:id="53" w:author="WhiteRingBow" w:date="2013-03-14T20:06:00Z" w:initials="W">
    <w:p w:rsidR="00B240A0" w:rsidRDefault="00B240A0">
      <w:pPr>
        <w:pStyle w:val="CommentText"/>
      </w:pPr>
      <w:r>
        <w:rPr>
          <w:rStyle w:val="CommentReference"/>
        </w:rPr>
        <w:annotationRef/>
      </w:r>
      <w:proofErr w:type="gramStart"/>
      <w:r>
        <w:t>as</w:t>
      </w:r>
      <w:proofErr w:type="gramEnd"/>
      <w:r>
        <w:t xml:space="preserve"> a haven of peace instead of confronting their problems in reality with action.</w:t>
      </w:r>
    </w:p>
  </w:comment>
  <w:comment w:id="54" w:author="WhiteRingBow" w:date="2013-03-14T20:03:00Z" w:initials="W">
    <w:p w:rsidR="00B240A0" w:rsidRDefault="00B240A0">
      <w:pPr>
        <w:pStyle w:val="CommentText"/>
      </w:pPr>
      <w:r>
        <w:rPr>
          <w:rStyle w:val="CommentReference"/>
        </w:rPr>
        <w:annotationRef/>
      </w:r>
      <w:r>
        <w:t>Is not rooted solely from exposure to injustice.</w:t>
      </w:r>
    </w:p>
  </w:comment>
  <w:comment w:id="56" w:author="WhiteRingBow" w:date="2013-03-14T20:09:00Z" w:initials="W">
    <w:p w:rsidR="0065033E" w:rsidRDefault="0065033E">
      <w:pPr>
        <w:pStyle w:val="CommentText"/>
      </w:pPr>
      <w:r>
        <w:rPr>
          <w:rStyle w:val="CommentReference"/>
        </w:rPr>
        <w:annotationRef/>
      </w:r>
      <w:r>
        <w:t>Just say she’s poor.</w:t>
      </w:r>
    </w:p>
  </w:comment>
  <w:comment w:id="57" w:author="WhiteRingBow" w:date="2013-03-14T20:10:00Z" w:initials="W">
    <w:p w:rsidR="0065033E" w:rsidRDefault="0065033E">
      <w:pPr>
        <w:pStyle w:val="CommentText"/>
      </w:pPr>
      <w:r>
        <w:rPr>
          <w:rStyle w:val="CommentReference"/>
        </w:rPr>
        <w:annotationRef/>
      </w:r>
      <w:r>
        <w:t>Her issues with being poor is what makes her an unconfident character not BECAUSE her family is poor.</w:t>
      </w:r>
    </w:p>
  </w:comment>
  <w:comment w:id="58" w:author="WhiteRingBow" w:date="2013-03-14T20:12:00Z" w:initials="W">
    <w:p w:rsidR="0065033E" w:rsidRDefault="0065033E">
      <w:pPr>
        <w:pStyle w:val="CommentText"/>
      </w:pPr>
      <w:r>
        <w:rPr>
          <w:rStyle w:val="CommentReference"/>
        </w:rPr>
        <w:annotationRef/>
      </w:r>
      <w:r>
        <w:t>Not even reading in between the lines tells me it is APPARENT that she DOES NOT ENJOY smoking. Change quote or follow it up. Or just don’t say apparent.</w:t>
      </w:r>
    </w:p>
  </w:comment>
  <w:comment w:id="60" w:author="WhiteRingBow" w:date="2013-03-14T20:12:00Z" w:initials="W">
    <w:p w:rsidR="0065033E" w:rsidRDefault="0065033E">
      <w:pPr>
        <w:pStyle w:val="CommentText"/>
      </w:pPr>
      <w:r>
        <w:rPr>
          <w:rStyle w:val="CommentReference"/>
        </w:rPr>
        <w:annotationRef/>
      </w:r>
      <w:proofErr w:type="gramStart"/>
      <w:r>
        <w:t>image</w:t>
      </w:r>
      <w:proofErr w:type="gramEnd"/>
    </w:p>
  </w:comment>
  <w:comment w:id="59" w:author="WhiteRingBow" w:date="2013-03-14T20:13:00Z" w:initials="W">
    <w:p w:rsidR="0065033E" w:rsidRDefault="0065033E">
      <w:pPr>
        <w:pStyle w:val="CommentText"/>
      </w:pPr>
      <w:r>
        <w:rPr>
          <w:rStyle w:val="CommentReference"/>
        </w:rPr>
        <w:annotationRef/>
      </w:r>
      <w:proofErr w:type="gramStart"/>
      <w:r>
        <w:t>an</w:t>
      </w:r>
      <w:proofErr w:type="gramEnd"/>
      <w:r>
        <w:t xml:space="preserve"> image of being tough</w:t>
      </w:r>
    </w:p>
  </w:comment>
  <w:comment w:id="61" w:author="WhiteRingBow" w:date="2013-03-14T20:13:00Z" w:initials="W">
    <w:p w:rsidR="0065033E" w:rsidRDefault="0065033E">
      <w:pPr>
        <w:pStyle w:val="CommentText"/>
      </w:pPr>
      <w:r>
        <w:rPr>
          <w:rStyle w:val="CommentReference"/>
        </w:rPr>
        <w:annotationRef/>
      </w:r>
      <w:r>
        <w:t>[</w:t>
      </w:r>
      <w:proofErr w:type="gramStart"/>
      <w:r>
        <w:t>unnecessary</w:t>
      </w:r>
      <w:proofErr w:type="gramEnd"/>
      <w:r>
        <w:t>]</w:t>
      </w:r>
    </w:p>
  </w:comment>
  <w:comment w:id="62" w:author="WhiteRingBow" w:date="2013-03-14T20:15:00Z" w:initials="W">
    <w:p w:rsidR="0065033E" w:rsidRDefault="0065033E">
      <w:pPr>
        <w:pStyle w:val="CommentText"/>
      </w:pPr>
      <w:r>
        <w:rPr>
          <w:rStyle w:val="CommentReference"/>
        </w:rPr>
        <w:annotationRef/>
      </w:r>
      <w:r>
        <w:t>IMAGE</w:t>
      </w:r>
    </w:p>
  </w:comment>
  <w:comment w:id="66" w:author="WhiteRingBow" w:date="2013-03-14T20:15:00Z" w:initials="W">
    <w:p w:rsidR="0065033E" w:rsidRDefault="0065033E">
      <w:pPr>
        <w:pStyle w:val="CommentText"/>
      </w:pPr>
      <w:r>
        <w:rPr>
          <w:rStyle w:val="CommentReference"/>
        </w:rPr>
        <w:annotationRef/>
      </w:r>
      <w:r>
        <w:t>[</w:t>
      </w:r>
      <w:proofErr w:type="gramStart"/>
      <w:r>
        <w:t>overuse</w:t>
      </w:r>
      <w:proofErr w:type="gramEnd"/>
      <w:r>
        <w:t xml:space="preserve"> of the word delusion]</w:t>
      </w:r>
    </w:p>
  </w:comment>
  <w:comment w:id="67" w:author="WhiteRingBow" w:date="2013-03-14T20:16:00Z" w:initials="W">
    <w:p w:rsidR="0065033E" w:rsidRDefault="0065033E">
      <w:pPr>
        <w:pStyle w:val="CommentText"/>
      </w:pPr>
      <w:r>
        <w:rPr>
          <w:rStyle w:val="CommentReference"/>
        </w:rPr>
        <w:annotationRef/>
      </w:r>
      <w:r>
        <w:t>Huh? Where was the evidence for religion?</w:t>
      </w:r>
    </w:p>
  </w:comment>
  <w:comment w:id="68" w:author="WhiteRingBow" w:date="2013-03-14T20:17:00Z" w:initials="W">
    <w:p w:rsidR="00A95ACA" w:rsidRDefault="00A95ACA">
      <w:pPr>
        <w:pStyle w:val="CommentText"/>
      </w:pPr>
      <w:r>
        <w:rPr>
          <w:rStyle w:val="CommentReference"/>
        </w:rPr>
        <w:annotationRef/>
      </w:r>
      <w:r>
        <w:t>Delude.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B1B" w:rsidRDefault="005B4B1B" w:rsidP="00EE7E3A">
      <w:pPr>
        <w:spacing w:after="0" w:line="240" w:lineRule="auto"/>
      </w:pPr>
      <w:r>
        <w:separator/>
      </w:r>
    </w:p>
  </w:endnote>
  <w:endnote w:type="continuationSeparator" w:id="0">
    <w:p w:rsidR="005B4B1B" w:rsidRDefault="005B4B1B" w:rsidP="00EE7E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ＭＳ ゴシック">
    <w:altName w:val="MS Gothic"/>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B1B" w:rsidRDefault="005B4B1B" w:rsidP="00EE7E3A">
      <w:pPr>
        <w:spacing w:after="0" w:line="240" w:lineRule="auto"/>
      </w:pPr>
      <w:r>
        <w:separator/>
      </w:r>
    </w:p>
  </w:footnote>
  <w:footnote w:type="continuationSeparator" w:id="0">
    <w:p w:rsidR="005B4B1B" w:rsidRDefault="005B4B1B" w:rsidP="00EE7E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E3A" w:rsidRDefault="00EE7E3A" w:rsidP="00EE7E3A">
    <w:pPr>
      <w:pStyle w:val="Header"/>
      <w:ind w:left="3960" w:firstLine="3960"/>
    </w:pPr>
    <w:r>
      <w:t>Feng 1</w:t>
    </w:r>
  </w:p>
  <w:p w:rsidR="00EE7E3A" w:rsidRDefault="00EE7E3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footnotePr>
    <w:footnote w:id="-1"/>
    <w:footnote w:id="0"/>
  </w:footnotePr>
  <w:endnotePr>
    <w:endnote w:id="-1"/>
    <w:endnote w:id="0"/>
  </w:endnotePr>
  <w:compat>
    <w:useFELayout/>
  </w:compat>
  <w:rsids>
    <w:rsidRoot w:val="003A3D9E"/>
    <w:rsid w:val="00012C59"/>
    <w:rsid w:val="000337D4"/>
    <w:rsid w:val="000B13DD"/>
    <w:rsid w:val="000D1664"/>
    <w:rsid w:val="000D49EA"/>
    <w:rsid w:val="000E354D"/>
    <w:rsid w:val="00112B4B"/>
    <w:rsid w:val="0017416E"/>
    <w:rsid w:val="0018144C"/>
    <w:rsid w:val="001C72BD"/>
    <w:rsid w:val="002B4BAD"/>
    <w:rsid w:val="002C710D"/>
    <w:rsid w:val="002D5557"/>
    <w:rsid w:val="002D6C5E"/>
    <w:rsid w:val="002F70D0"/>
    <w:rsid w:val="0030504D"/>
    <w:rsid w:val="00315BFA"/>
    <w:rsid w:val="00373560"/>
    <w:rsid w:val="003A3D9E"/>
    <w:rsid w:val="00401705"/>
    <w:rsid w:val="004F5B62"/>
    <w:rsid w:val="00506775"/>
    <w:rsid w:val="005303AA"/>
    <w:rsid w:val="005353DA"/>
    <w:rsid w:val="00542438"/>
    <w:rsid w:val="00560B68"/>
    <w:rsid w:val="005737DA"/>
    <w:rsid w:val="00590C0B"/>
    <w:rsid w:val="005B4B1B"/>
    <w:rsid w:val="005D7739"/>
    <w:rsid w:val="0065033E"/>
    <w:rsid w:val="006C7914"/>
    <w:rsid w:val="00705B9B"/>
    <w:rsid w:val="0078006D"/>
    <w:rsid w:val="007B3C37"/>
    <w:rsid w:val="00802862"/>
    <w:rsid w:val="00871254"/>
    <w:rsid w:val="008F7185"/>
    <w:rsid w:val="00A5349A"/>
    <w:rsid w:val="00A85B0D"/>
    <w:rsid w:val="00A95ACA"/>
    <w:rsid w:val="00B049E5"/>
    <w:rsid w:val="00B21C0F"/>
    <w:rsid w:val="00B240A0"/>
    <w:rsid w:val="00B279CB"/>
    <w:rsid w:val="00B81045"/>
    <w:rsid w:val="00B9284E"/>
    <w:rsid w:val="00BB043A"/>
    <w:rsid w:val="00BB15F7"/>
    <w:rsid w:val="00C009FA"/>
    <w:rsid w:val="00C046F1"/>
    <w:rsid w:val="00C13F3F"/>
    <w:rsid w:val="00C160CE"/>
    <w:rsid w:val="00C24322"/>
    <w:rsid w:val="00C322EF"/>
    <w:rsid w:val="00C538FA"/>
    <w:rsid w:val="00C71466"/>
    <w:rsid w:val="00C80A57"/>
    <w:rsid w:val="00CC5218"/>
    <w:rsid w:val="00D72CE2"/>
    <w:rsid w:val="00E64023"/>
    <w:rsid w:val="00E97E4E"/>
    <w:rsid w:val="00EB38EA"/>
    <w:rsid w:val="00EC0C99"/>
    <w:rsid w:val="00EE0162"/>
    <w:rsid w:val="00EE7E3A"/>
    <w:rsid w:val="00F46558"/>
    <w:rsid w:val="00F6073B"/>
    <w:rsid w:val="00F66B3A"/>
    <w:rsid w:val="00F8313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9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7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E3A"/>
    <w:rPr>
      <w:rFonts w:ascii="Tahoma" w:hAnsi="Tahoma" w:cs="Tahoma"/>
      <w:sz w:val="16"/>
      <w:szCs w:val="16"/>
    </w:rPr>
  </w:style>
  <w:style w:type="paragraph" w:styleId="Header">
    <w:name w:val="header"/>
    <w:basedOn w:val="Normal"/>
    <w:link w:val="HeaderChar"/>
    <w:uiPriority w:val="99"/>
    <w:unhideWhenUsed/>
    <w:rsid w:val="00EE7E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E3A"/>
  </w:style>
  <w:style w:type="paragraph" w:styleId="Footer">
    <w:name w:val="footer"/>
    <w:basedOn w:val="Normal"/>
    <w:link w:val="FooterChar"/>
    <w:uiPriority w:val="99"/>
    <w:unhideWhenUsed/>
    <w:rsid w:val="00EE7E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E3A"/>
  </w:style>
  <w:style w:type="character" w:styleId="CommentReference">
    <w:name w:val="annotation reference"/>
    <w:basedOn w:val="DefaultParagraphFont"/>
    <w:uiPriority w:val="99"/>
    <w:semiHidden/>
    <w:unhideWhenUsed/>
    <w:rsid w:val="00012C59"/>
    <w:rPr>
      <w:sz w:val="16"/>
      <w:szCs w:val="16"/>
    </w:rPr>
  </w:style>
  <w:style w:type="paragraph" w:styleId="CommentText">
    <w:name w:val="annotation text"/>
    <w:basedOn w:val="Normal"/>
    <w:link w:val="CommentTextChar"/>
    <w:uiPriority w:val="99"/>
    <w:semiHidden/>
    <w:unhideWhenUsed/>
    <w:rsid w:val="00012C59"/>
    <w:pPr>
      <w:spacing w:line="240" w:lineRule="auto"/>
    </w:pPr>
    <w:rPr>
      <w:sz w:val="20"/>
      <w:szCs w:val="20"/>
    </w:rPr>
  </w:style>
  <w:style w:type="character" w:customStyle="1" w:styleId="CommentTextChar">
    <w:name w:val="Comment Text Char"/>
    <w:basedOn w:val="DefaultParagraphFont"/>
    <w:link w:val="CommentText"/>
    <w:uiPriority w:val="99"/>
    <w:semiHidden/>
    <w:rsid w:val="00012C59"/>
    <w:rPr>
      <w:sz w:val="20"/>
      <w:szCs w:val="20"/>
    </w:rPr>
  </w:style>
  <w:style w:type="paragraph" w:styleId="CommentSubject">
    <w:name w:val="annotation subject"/>
    <w:basedOn w:val="CommentText"/>
    <w:next w:val="CommentText"/>
    <w:link w:val="CommentSubjectChar"/>
    <w:uiPriority w:val="99"/>
    <w:semiHidden/>
    <w:unhideWhenUsed/>
    <w:rsid w:val="00012C59"/>
    <w:rPr>
      <w:b/>
      <w:bCs/>
    </w:rPr>
  </w:style>
  <w:style w:type="character" w:customStyle="1" w:styleId="CommentSubjectChar">
    <w:name w:val="Comment Subject Char"/>
    <w:basedOn w:val="CommentTextChar"/>
    <w:link w:val="CommentSubject"/>
    <w:uiPriority w:val="99"/>
    <w:semiHidden/>
    <w:rsid w:val="00012C5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7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E3A"/>
    <w:rPr>
      <w:rFonts w:ascii="Tahoma" w:hAnsi="Tahoma" w:cs="Tahoma"/>
      <w:sz w:val="16"/>
      <w:szCs w:val="16"/>
    </w:rPr>
  </w:style>
  <w:style w:type="paragraph" w:styleId="Header">
    <w:name w:val="header"/>
    <w:basedOn w:val="Normal"/>
    <w:link w:val="HeaderChar"/>
    <w:uiPriority w:val="99"/>
    <w:unhideWhenUsed/>
    <w:rsid w:val="00EE7E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E3A"/>
  </w:style>
  <w:style w:type="paragraph" w:styleId="Footer">
    <w:name w:val="footer"/>
    <w:basedOn w:val="Normal"/>
    <w:link w:val="FooterChar"/>
    <w:uiPriority w:val="99"/>
    <w:unhideWhenUsed/>
    <w:rsid w:val="00EE7E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E3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6D144-8178-4950-B23E-DB2EFB6AE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Chinky Eye</dc:creator>
  <cp:keywords/>
  <dc:description/>
  <cp:lastModifiedBy>WhiteRingBow</cp:lastModifiedBy>
  <cp:revision>2</cp:revision>
  <dcterms:created xsi:type="dcterms:W3CDTF">2013-03-15T03:21:00Z</dcterms:created>
  <dcterms:modified xsi:type="dcterms:W3CDTF">2013-03-15T03:21:00Z</dcterms:modified>
</cp:coreProperties>
</file>