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B41130" w14:textId="1F042180" w:rsidR="0050377C" w:rsidRPr="00E43CDE" w:rsidRDefault="0050377C" w:rsidP="0050377C">
      <w:pPr>
        <w:pStyle w:val="Heading1"/>
      </w:pPr>
      <w:bookmarkStart w:id="0" w:name="_Toc242174882"/>
      <w:r w:rsidRPr="00FA5AB8">
        <w:rPr>
          <w:noProof/>
        </w:rPr>
        <w:drawing>
          <wp:anchor distT="0" distB="0" distL="114300" distR="114300" simplePos="0" relativeHeight="251659264" behindDoc="0" locked="0" layoutInCell="1" allowOverlap="1" wp14:anchorId="67567BF1" wp14:editId="7BDDAC88">
            <wp:simplePos x="0" y="0"/>
            <wp:positionH relativeFrom="column">
              <wp:posOffset>-62865</wp:posOffset>
            </wp:positionH>
            <wp:positionV relativeFrom="paragraph">
              <wp:posOffset>231140</wp:posOffset>
            </wp:positionV>
            <wp:extent cx="1073785" cy="800100"/>
            <wp:effectExtent l="0" t="0" r="0" b="1270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obeewave2.png"/>
                    <pic:cNvPicPr/>
                  </pic:nvPicPr>
                  <pic:blipFill>
                    <a:blip r:embed="rId7">
                      <a:extLst>
                        <a:ext uri="{28A0092B-C50C-407E-A947-70E740481C1C}">
                          <a14:useLocalDpi xmlns:a14="http://schemas.microsoft.com/office/drawing/2010/main" val="0"/>
                        </a:ext>
                      </a:extLst>
                    </a:blip>
                    <a:stretch>
                      <a:fillRect/>
                    </a:stretch>
                  </pic:blipFill>
                  <pic:spPr>
                    <a:xfrm>
                      <a:off x="0" y="0"/>
                      <a:ext cx="1073785" cy="8001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50377C">
        <w:t xml:space="preserve"> </w:t>
      </w:r>
      <w:proofErr w:type="spellStart"/>
      <w:proofErr w:type="gramStart"/>
      <w:r w:rsidRPr="00E43CDE">
        <w:t>mPOS</w:t>
      </w:r>
      <w:proofErr w:type="spellEnd"/>
      <w:proofErr w:type="gramEnd"/>
      <w:r w:rsidRPr="00E43CDE">
        <w:t xml:space="preserve"> Android App Security</w:t>
      </w:r>
      <w:bookmarkEnd w:id="0"/>
    </w:p>
    <w:p w14:paraId="21B1A17F" w14:textId="77777777" w:rsidR="0050377C" w:rsidRDefault="0050377C" w:rsidP="00CD69B0">
      <w:pPr>
        <w:pStyle w:val="Heading1"/>
      </w:pPr>
    </w:p>
    <w:p w14:paraId="0230D166" w14:textId="77777777" w:rsidR="0050377C" w:rsidRPr="00FA5AB8" w:rsidRDefault="0050377C" w:rsidP="0050377C"/>
    <w:p w14:paraId="368D572F" w14:textId="4E5D4C2F" w:rsidR="0050377C" w:rsidRDefault="0050377C" w:rsidP="0050377C">
      <w:r>
        <w:t xml:space="preserve">Arnaud </w:t>
      </w:r>
      <w:proofErr w:type="spellStart"/>
      <w:r>
        <w:t>Barisain</w:t>
      </w:r>
      <w:proofErr w:type="spellEnd"/>
      <w:r>
        <w:t xml:space="preserve"> </w:t>
      </w:r>
      <w:proofErr w:type="spellStart"/>
      <w:r>
        <w:t>Monrose</w:t>
      </w:r>
      <w:proofErr w:type="spellEnd"/>
      <w:r w:rsidRPr="00FA5AB8">
        <w:br/>
        <w:t>Mobeewave Inc</w:t>
      </w:r>
    </w:p>
    <w:p w14:paraId="0C508718" w14:textId="77777777" w:rsidR="00490185" w:rsidRDefault="00490185" w:rsidP="0050377C"/>
    <w:p w14:paraId="144C6B91" w14:textId="3A0C2363" w:rsidR="00490185" w:rsidRDefault="00490185">
      <w:pPr>
        <w:pStyle w:val="TOC1"/>
        <w:tabs>
          <w:tab w:val="right" w:leader="dot" w:pos="8290"/>
        </w:tabs>
        <w:rPr>
          <w:rFonts w:asciiTheme="minorHAnsi" w:hAnsiTheme="minorHAnsi"/>
          <w:b w:val="0"/>
          <w:noProof/>
          <w:color w:val="auto"/>
          <w:lang w:eastAsia="ja-JP"/>
        </w:rPr>
      </w:pPr>
      <w:r>
        <w:fldChar w:fldCharType="begin"/>
      </w:r>
      <w:r>
        <w:instrText xml:space="preserve"> TOC \o "1-3" </w:instrText>
      </w:r>
      <w:r>
        <w:fldChar w:fldCharType="separate"/>
      </w:r>
      <w:r>
        <w:rPr>
          <w:noProof/>
        </w:rPr>
        <w:t>Introduction</w:t>
      </w:r>
      <w:r>
        <w:rPr>
          <w:noProof/>
        </w:rPr>
        <w:tab/>
      </w:r>
      <w:r>
        <w:rPr>
          <w:noProof/>
        </w:rPr>
        <w:fldChar w:fldCharType="begin"/>
      </w:r>
      <w:r>
        <w:rPr>
          <w:noProof/>
        </w:rPr>
        <w:instrText xml:space="preserve"> PAGEREF _Toc242174883 \h </w:instrText>
      </w:r>
      <w:r>
        <w:rPr>
          <w:noProof/>
        </w:rPr>
      </w:r>
      <w:r>
        <w:rPr>
          <w:noProof/>
        </w:rPr>
        <w:fldChar w:fldCharType="separate"/>
      </w:r>
      <w:r>
        <w:rPr>
          <w:noProof/>
        </w:rPr>
        <w:t>2</w:t>
      </w:r>
      <w:r>
        <w:rPr>
          <w:noProof/>
        </w:rPr>
        <w:fldChar w:fldCharType="end"/>
      </w:r>
    </w:p>
    <w:p w14:paraId="52C763DB" w14:textId="77777777" w:rsidR="00490185" w:rsidRDefault="00490185">
      <w:pPr>
        <w:pStyle w:val="TOC1"/>
        <w:tabs>
          <w:tab w:val="right" w:leader="dot" w:pos="8290"/>
        </w:tabs>
        <w:rPr>
          <w:rFonts w:asciiTheme="minorHAnsi" w:hAnsiTheme="minorHAnsi"/>
          <w:b w:val="0"/>
          <w:noProof/>
          <w:color w:val="auto"/>
          <w:lang w:eastAsia="ja-JP"/>
        </w:rPr>
      </w:pPr>
      <w:r>
        <w:rPr>
          <w:noProof/>
        </w:rPr>
        <w:t>About security in applications</w:t>
      </w:r>
      <w:r>
        <w:rPr>
          <w:noProof/>
        </w:rPr>
        <w:tab/>
      </w:r>
      <w:r>
        <w:rPr>
          <w:noProof/>
        </w:rPr>
        <w:fldChar w:fldCharType="begin"/>
      </w:r>
      <w:r>
        <w:rPr>
          <w:noProof/>
        </w:rPr>
        <w:instrText xml:space="preserve"> PAGEREF _Toc242174884 \h </w:instrText>
      </w:r>
      <w:r>
        <w:rPr>
          <w:noProof/>
        </w:rPr>
      </w:r>
      <w:r>
        <w:rPr>
          <w:noProof/>
        </w:rPr>
        <w:fldChar w:fldCharType="separate"/>
      </w:r>
      <w:r>
        <w:rPr>
          <w:noProof/>
        </w:rPr>
        <w:t>2</w:t>
      </w:r>
      <w:r>
        <w:rPr>
          <w:noProof/>
        </w:rPr>
        <w:fldChar w:fldCharType="end"/>
      </w:r>
    </w:p>
    <w:p w14:paraId="464E9BA7" w14:textId="77777777" w:rsidR="00490185" w:rsidRDefault="00490185">
      <w:pPr>
        <w:pStyle w:val="TOC1"/>
        <w:tabs>
          <w:tab w:val="right" w:leader="dot" w:pos="8290"/>
        </w:tabs>
        <w:rPr>
          <w:rFonts w:asciiTheme="minorHAnsi" w:hAnsiTheme="minorHAnsi"/>
          <w:b w:val="0"/>
          <w:noProof/>
          <w:color w:val="auto"/>
          <w:lang w:eastAsia="ja-JP"/>
        </w:rPr>
      </w:pPr>
      <w:r>
        <w:rPr>
          <w:noProof/>
        </w:rPr>
        <w:t>Differences and similarities between our mobile POS and a banking application</w:t>
      </w:r>
      <w:r>
        <w:rPr>
          <w:noProof/>
        </w:rPr>
        <w:tab/>
      </w:r>
      <w:r>
        <w:rPr>
          <w:noProof/>
        </w:rPr>
        <w:fldChar w:fldCharType="begin"/>
      </w:r>
      <w:r>
        <w:rPr>
          <w:noProof/>
        </w:rPr>
        <w:instrText xml:space="preserve"> PAGEREF _Toc242174885 \h </w:instrText>
      </w:r>
      <w:r>
        <w:rPr>
          <w:noProof/>
        </w:rPr>
      </w:r>
      <w:r>
        <w:rPr>
          <w:noProof/>
        </w:rPr>
        <w:fldChar w:fldCharType="separate"/>
      </w:r>
      <w:r>
        <w:rPr>
          <w:noProof/>
        </w:rPr>
        <w:t>2</w:t>
      </w:r>
      <w:r>
        <w:rPr>
          <w:noProof/>
        </w:rPr>
        <w:fldChar w:fldCharType="end"/>
      </w:r>
    </w:p>
    <w:p w14:paraId="50B6405D" w14:textId="77777777" w:rsidR="00490185" w:rsidRDefault="00490185">
      <w:pPr>
        <w:pStyle w:val="TOC1"/>
        <w:tabs>
          <w:tab w:val="right" w:leader="dot" w:pos="8290"/>
        </w:tabs>
        <w:rPr>
          <w:rFonts w:asciiTheme="minorHAnsi" w:hAnsiTheme="minorHAnsi"/>
          <w:b w:val="0"/>
          <w:noProof/>
          <w:color w:val="auto"/>
          <w:lang w:eastAsia="ja-JP"/>
        </w:rPr>
      </w:pPr>
      <w:r>
        <w:rPr>
          <w:noProof/>
        </w:rPr>
        <w:t>Android’s openness and it’s implication on security</w:t>
      </w:r>
      <w:r>
        <w:rPr>
          <w:noProof/>
        </w:rPr>
        <w:tab/>
      </w:r>
      <w:r>
        <w:rPr>
          <w:noProof/>
        </w:rPr>
        <w:fldChar w:fldCharType="begin"/>
      </w:r>
      <w:r>
        <w:rPr>
          <w:noProof/>
        </w:rPr>
        <w:instrText xml:space="preserve"> PAGEREF _Toc242174886 \h </w:instrText>
      </w:r>
      <w:r>
        <w:rPr>
          <w:noProof/>
        </w:rPr>
      </w:r>
      <w:r>
        <w:rPr>
          <w:noProof/>
        </w:rPr>
        <w:fldChar w:fldCharType="separate"/>
      </w:r>
      <w:r>
        <w:rPr>
          <w:noProof/>
        </w:rPr>
        <w:t>3</w:t>
      </w:r>
      <w:r>
        <w:rPr>
          <w:noProof/>
        </w:rPr>
        <w:fldChar w:fldCharType="end"/>
      </w:r>
    </w:p>
    <w:p w14:paraId="7AD022CC" w14:textId="77777777" w:rsidR="00490185" w:rsidRDefault="00490185">
      <w:pPr>
        <w:pStyle w:val="TOC2"/>
        <w:tabs>
          <w:tab w:val="right" w:leader="dot" w:pos="8290"/>
        </w:tabs>
        <w:rPr>
          <w:noProof/>
          <w:sz w:val="24"/>
          <w:szCs w:val="24"/>
          <w:lang w:eastAsia="ja-JP"/>
        </w:rPr>
      </w:pPr>
      <w:r>
        <w:rPr>
          <w:noProof/>
        </w:rPr>
        <w:t>Rooting</w:t>
      </w:r>
      <w:r>
        <w:rPr>
          <w:noProof/>
        </w:rPr>
        <w:tab/>
      </w:r>
      <w:r>
        <w:rPr>
          <w:noProof/>
        </w:rPr>
        <w:fldChar w:fldCharType="begin"/>
      </w:r>
      <w:r>
        <w:rPr>
          <w:noProof/>
        </w:rPr>
        <w:instrText xml:space="preserve"> PAGEREF _Toc242174887 \h </w:instrText>
      </w:r>
      <w:r>
        <w:rPr>
          <w:noProof/>
        </w:rPr>
      </w:r>
      <w:r>
        <w:rPr>
          <w:noProof/>
        </w:rPr>
        <w:fldChar w:fldCharType="separate"/>
      </w:r>
      <w:r>
        <w:rPr>
          <w:noProof/>
        </w:rPr>
        <w:t>3</w:t>
      </w:r>
      <w:r>
        <w:rPr>
          <w:noProof/>
        </w:rPr>
        <w:fldChar w:fldCharType="end"/>
      </w:r>
    </w:p>
    <w:p w14:paraId="1DD3E559" w14:textId="77777777" w:rsidR="00490185" w:rsidRDefault="00490185">
      <w:pPr>
        <w:pStyle w:val="TOC2"/>
        <w:tabs>
          <w:tab w:val="right" w:leader="dot" w:pos="8290"/>
        </w:tabs>
        <w:rPr>
          <w:noProof/>
          <w:sz w:val="24"/>
          <w:szCs w:val="24"/>
          <w:lang w:eastAsia="ja-JP"/>
        </w:rPr>
      </w:pPr>
      <w:r>
        <w:rPr>
          <w:noProof/>
        </w:rPr>
        <w:t>Self-signed applications installation and permissions</w:t>
      </w:r>
      <w:r>
        <w:rPr>
          <w:noProof/>
        </w:rPr>
        <w:tab/>
      </w:r>
      <w:r>
        <w:rPr>
          <w:noProof/>
        </w:rPr>
        <w:fldChar w:fldCharType="begin"/>
      </w:r>
      <w:r>
        <w:rPr>
          <w:noProof/>
        </w:rPr>
        <w:instrText xml:space="preserve"> PAGEREF _Toc242174888 \h </w:instrText>
      </w:r>
      <w:r>
        <w:rPr>
          <w:noProof/>
        </w:rPr>
      </w:r>
      <w:r>
        <w:rPr>
          <w:noProof/>
        </w:rPr>
        <w:fldChar w:fldCharType="separate"/>
      </w:r>
      <w:r>
        <w:rPr>
          <w:noProof/>
        </w:rPr>
        <w:t>3</w:t>
      </w:r>
      <w:r>
        <w:rPr>
          <w:noProof/>
        </w:rPr>
        <w:fldChar w:fldCharType="end"/>
      </w:r>
    </w:p>
    <w:p w14:paraId="651236E9" w14:textId="77777777" w:rsidR="00490185" w:rsidRDefault="00490185">
      <w:pPr>
        <w:pStyle w:val="TOC2"/>
        <w:tabs>
          <w:tab w:val="right" w:leader="dot" w:pos="8290"/>
        </w:tabs>
        <w:rPr>
          <w:noProof/>
          <w:sz w:val="24"/>
          <w:szCs w:val="24"/>
          <w:lang w:eastAsia="ja-JP"/>
        </w:rPr>
      </w:pPr>
      <w:r>
        <w:rPr>
          <w:noProof/>
        </w:rPr>
        <w:t>Configuration locking</w:t>
      </w:r>
      <w:r>
        <w:rPr>
          <w:noProof/>
        </w:rPr>
        <w:tab/>
      </w:r>
      <w:r>
        <w:rPr>
          <w:noProof/>
        </w:rPr>
        <w:fldChar w:fldCharType="begin"/>
      </w:r>
      <w:r>
        <w:rPr>
          <w:noProof/>
        </w:rPr>
        <w:instrText xml:space="preserve"> PAGEREF _Toc242174889 \h </w:instrText>
      </w:r>
      <w:r>
        <w:rPr>
          <w:noProof/>
        </w:rPr>
      </w:r>
      <w:r>
        <w:rPr>
          <w:noProof/>
        </w:rPr>
        <w:fldChar w:fldCharType="separate"/>
      </w:r>
      <w:r>
        <w:rPr>
          <w:noProof/>
        </w:rPr>
        <w:t>3</w:t>
      </w:r>
      <w:r>
        <w:rPr>
          <w:noProof/>
        </w:rPr>
        <w:fldChar w:fldCharType="end"/>
      </w:r>
    </w:p>
    <w:p w14:paraId="06D16F9A" w14:textId="77777777" w:rsidR="00490185" w:rsidRDefault="00490185">
      <w:pPr>
        <w:pStyle w:val="TOC1"/>
        <w:tabs>
          <w:tab w:val="right" w:leader="dot" w:pos="8290"/>
        </w:tabs>
        <w:rPr>
          <w:rFonts w:asciiTheme="minorHAnsi" w:hAnsiTheme="minorHAnsi"/>
          <w:b w:val="0"/>
          <w:noProof/>
          <w:color w:val="auto"/>
          <w:lang w:eastAsia="ja-JP"/>
        </w:rPr>
      </w:pPr>
      <w:r>
        <w:rPr>
          <w:noProof/>
        </w:rPr>
        <w:t>State of the art of Android’s security</w:t>
      </w:r>
      <w:r>
        <w:rPr>
          <w:noProof/>
        </w:rPr>
        <w:tab/>
      </w:r>
      <w:r>
        <w:rPr>
          <w:noProof/>
        </w:rPr>
        <w:fldChar w:fldCharType="begin"/>
      </w:r>
      <w:r>
        <w:rPr>
          <w:noProof/>
        </w:rPr>
        <w:instrText xml:space="preserve"> PAGEREF _Toc242174890 \h </w:instrText>
      </w:r>
      <w:r>
        <w:rPr>
          <w:noProof/>
        </w:rPr>
      </w:r>
      <w:r>
        <w:rPr>
          <w:noProof/>
        </w:rPr>
        <w:fldChar w:fldCharType="separate"/>
      </w:r>
      <w:r>
        <w:rPr>
          <w:noProof/>
        </w:rPr>
        <w:t>4</w:t>
      </w:r>
      <w:r>
        <w:rPr>
          <w:noProof/>
        </w:rPr>
        <w:fldChar w:fldCharType="end"/>
      </w:r>
    </w:p>
    <w:p w14:paraId="2BB30A17" w14:textId="77777777" w:rsidR="00490185" w:rsidRDefault="00490185">
      <w:pPr>
        <w:pStyle w:val="TOC2"/>
        <w:tabs>
          <w:tab w:val="right" w:leader="dot" w:pos="8290"/>
        </w:tabs>
        <w:rPr>
          <w:noProof/>
          <w:sz w:val="24"/>
          <w:szCs w:val="24"/>
          <w:lang w:eastAsia="ja-JP"/>
        </w:rPr>
      </w:pPr>
      <w:r>
        <w:rPr>
          <w:noProof/>
        </w:rPr>
        <w:t>How to make Android more closed</w:t>
      </w:r>
      <w:r>
        <w:rPr>
          <w:noProof/>
        </w:rPr>
        <w:tab/>
      </w:r>
      <w:r>
        <w:rPr>
          <w:noProof/>
        </w:rPr>
        <w:fldChar w:fldCharType="begin"/>
      </w:r>
      <w:r>
        <w:rPr>
          <w:noProof/>
        </w:rPr>
        <w:instrText xml:space="preserve"> PAGEREF _Toc242174891 \h </w:instrText>
      </w:r>
      <w:r>
        <w:rPr>
          <w:noProof/>
        </w:rPr>
      </w:r>
      <w:r>
        <w:rPr>
          <w:noProof/>
        </w:rPr>
        <w:fldChar w:fldCharType="separate"/>
      </w:r>
      <w:r>
        <w:rPr>
          <w:noProof/>
        </w:rPr>
        <w:t>4</w:t>
      </w:r>
      <w:r>
        <w:rPr>
          <w:noProof/>
        </w:rPr>
        <w:fldChar w:fldCharType="end"/>
      </w:r>
    </w:p>
    <w:p w14:paraId="0E96CF1A" w14:textId="77777777" w:rsidR="00490185" w:rsidRDefault="00490185">
      <w:pPr>
        <w:pStyle w:val="TOC2"/>
        <w:tabs>
          <w:tab w:val="right" w:leader="dot" w:pos="8290"/>
        </w:tabs>
        <w:rPr>
          <w:noProof/>
          <w:sz w:val="24"/>
          <w:szCs w:val="24"/>
          <w:lang w:eastAsia="ja-JP"/>
        </w:rPr>
      </w:pPr>
      <w:r>
        <w:rPr>
          <w:noProof/>
        </w:rPr>
        <w:t>Known security holes</w:t>
      </w:r>
      <w:r>
        <w:rPr>
          <w:noProof/>
        </w:rPr>
        <w:tab/>
      </w:r>
      <w:r>
        <w:rPr>
          <w:noProof/>
        </w:rPr>
        <w:fldChar w:fldCharType="begin"/>
      </w:r>
      <w:r>
        <w:rPr>
          <w:noProof/>
        </w:rPr>
        <w:instrText xml:space="preserve"> PAGEREF _Toc242174892 \h </w:instrText>
      </w:r>
      <w:r>
        <w:rPr>
          <w:noProof/>
        </w:rPr>
      </w:r>
      <w:r>
        <w:rPr>
          <w:noProof/>
        </w:rPr>
        <w:fldChar w:fldCharType="separate"/>
      </w:r>
      <w:r>
        <w:rPr>
          <w:noProof/>
        </w:rPr>
        <w:t>6</w:t>
      </w:r>
      <w:r>
        <w:rPr>
          <w:noProof/>
        </w:rPr>
        <w:fldChar w:fldCharType="end"/>
      </w:r>
    </w:p>
    <w:p w14:paraId="4A93DB81" w14:textId="77777777" w:rsidR="00490185" w:rsidRDefault="00490185">
      <w:pPr>
        <w:pStyle w:val="TOC1"/>
        <w:tabs>
          <w:tab w:val="right" w:leader="dot" w:pos="8290"/>
        </w:tabs>
        <w:rPr>
          <w:rFonts w:asciiTheme="minorHAnsi" w:hAnsiTheme="minorHAnsi"/>
          <w:b w:val="0"/>
          <w:noProof/>
          <w:color w:val="auto"/>
          <w:lang w:eastAsia="ja-JP"/>
        </w:rPr>
      </w:pPr>
      <w:r>
        <w:rPr>
          <w:noProof/>
        </w:rPr>
        <w:t>Application tampering/interception and detection</w:t>
      </w:r>
      <w:r>
        <w:rPr>
          <w:noProof/>
        </w:rPr>
        <w:tab/>
      </w:r>
      <w:r>
        <w:rPr>
          <w:noProof/>
        </w:rPr>
        <w:fldChar w:fldCharType="begin"/>
      </w:r>
      <w:r>
        <w:rPr>
          <w:noProof/>
        </w:rPr>
        <w:instrText xml:space="preserve"> PAGEREF _Toc242174893 \h </w:instrText>
      </w:r>
      <w:r>
        <w:rPr>
          <w:noProof/>
        </w:rPr>
      </w:r>
      <w:r>
        <w:rPr>
          <w:noProof/>
        </w:rPr>
        <w:fldChar w:fldCharType="separate"/>
      </w:r>
      <w:r>
        <w:rPr>
          <w:noProof/>
        </w:rPr>
        <w:t>6</w:t>
      </w:r>
      <w:r>
        <w:rPr>
          <w:noProof/>
        </w:rPr>
        <w:fldChar w:fldCharType="end"/>
      </w:r>
    </w:p>
    <w:p w14:paraId="2558D382" w14:textId="77777777" w:rsidR="00490185" w:rsidRDefault="00490185">
      <w:pPr>
        <w:pStyle w:val="TOC2"/>
        <w:tabs>
          <w:tab w:val="right" w:leader="dot" w:pos="8290"/>
        </w:tabs>
        <w:rPr>
          <w:noProof/>
          <w:sz w:val="24"/>
          <w:szCs w:val="24"/>
          <w:lang w:eastAsia="ja-JP"/>
        </w:rPr>
      </w:pPr>
      <w:r>
        <w:rPr>
          <w:noProof/>
        </w:rPr>
        <w:t>Software</w:t>
      </w:r>
      <w:r>
        <w:rPr>
          <w:noProof/>
        </w:rPr>
        <w:tab/>
      </w:r>
      <w:r>
        <w:rPr>
          <w:noProof/>
        </w:rPr>
        <w:fldChar w:fldCharType="begin"/>
      </w:r>
      <w:r>
        <w:rPr>
          <w:noProof/>
        </w:rPr>
        <w:instrText xml:space="preserve"> PAGEREF _Toc242174894 \h </w:instrText>
      </w:r>
      <w:r>
        <w:rPr>
          <w:noProof/>
        </w:rPr>
      </w:r>
      <w:r>
        <w:rPr>
          <w:noProof/>
        </w:rPr>
        <w:fldChar w:fldCharType="separate"/>
      </w:r>
      <w:r>
        <w:rPr>
          <w:noProof/>
        </w:rPr>
        <w:t>6</w:t>
      </w:r>
      <w:r>
        <w:rPr>
          <w:noProof/>
        </w:rPr>
        <w:fldChar w:fldCharType="end"/>
      </w:r>
    </w:p>
    <w:p w14:paraId="5BB6EE6D" w14:textId="77777777" w:rsidR="00490185" w:rsidRDefault="00490185">
      <w:pPr>
        <w:pStyle w:val="TOC3"/>
        <w:tabs>
          <w:tab w:val="right" w:leader="dot" w:pos="8290"/>
        </w:tabs>
        <w:rPr>
          <w:i w:val="0"/>
          <w:noProof/>
          <w:sz w:val="24"/>
          <w:szCs w:val="24"/>
          <w:lang w:eastAsia="ja-JP"/>
        </w:rPr>
      </w:pPr>
      <w:r>
        <w:rPr>
          <w:noProof/>
        </w:rPr>
        <w:t>Input</w:t>
      </w:r>
      <w:r>
        <w:rPr>
          <w:noProof/>
        </w:rPr>
        <w:tab/>
      </w:r>
      <w:r>
        <w:rPr>
          <w:noProof/>
        </w:rPr>
        <w:fldChar w:fldCharType="begin"/>
      </w:r>
      <w:r>
        <w:rPr>
          <w:noProof/>
        </w:rPr>
        <w:instrText xml:space="preserve"> PAGEREF _Toc242174895 \h </w:instrText>
      </w:r>
      <w:r>
        <w:rPr>
          <w:noProof/>
        </w:rPr>
      </w:r>
      <w:r>
        <w:rPr>
          <w:noProof/>
        </w:rPr>
        <w:fldChar w:fldCharType="separate"/>
      </w:r>
      <w:r>
        <w:rPr>
          <w:noProof/>
        </w:rPr>
        <w:t>6</w:t>
      </w:r>
      <w:r>
        <w:rPr>
          <w:noProof/>
        </w:rPr>
        <w:fldChar w:fldCharType="end"/>
      </w:r>
    </w:p>
    <w:p w14:paraId="13E5C163" w14:textId="77777777" w:rsidR="00490185" w:rsidRDefault="00490185">
      <w:pPr>
        <w:pStyle w:val="TOC3"/>
        <w:tabs>
          <w:tab w:val="right" w:leader="dot" w:pos="8290"/>
        </w:tabs>
        <w:rPr>
          <w:i w:val="0"/>
          <w:noProof/>
          <w:sz w:val="24"/>
          <w:szCs w:val="24"/>
          <w:lang w:eastAsia="ja-JP"/>
        </w:rPr>
      </w:pPr>
      <w:r>
        <w:rPr>
          <w:noProof/>
        </w:rPr>
        <w:t>Backend output (communication)</w:t>
      </w:r>
      <w:r>
        <w:rPr>
          <w:noProof/>
        </w:rPr>
        <w:tab/>
      </w:r>
      <w:r>
        <w:rPr>
          <w:noProof/>
        </w:rPr>
        <w:fldChar w:fldCharType="begin"/>
      </w:r>
      <w:r>
        <w:rPr>
          <w:noProof/>
        </w:rPr>
        <w:instrText xml:space="preserve"> PAGEREF _Toc242174896 \h </w:instrText>
      </w:r>
      <w:r>
        <w:rPr>
          <w:noProof/>
        </w:rPr>
      </w:r>
      <w:r>
        <w:rPr>
          <w:noProof/>
        </w:rPr>
        <w:fldChar w:fldCharType="separate"/>
      </w:r>
      <w:r>
        <w:rPr>
          <w:noProof/>
        </w:rPr>
        <w:t>6</w:t>
      </w:r>
      <w:r>
        <w:rPr>
          <w:noProof/>
        </w:rPr>
        <w:fldChar w:fldCharType="end"/>
      </w:r>
    </w:p>
    <w:p w14:paraId="7038BB1E" w14:textId="77777777" w:rsidR="00490185" w:rsidRDefault="00490185">
      <w:pPr>
        <w:pStyle w:val="TOC3"/>
        <w:tabs>
          <w:tab w:val="right" w:leader="dot" w:pos="8290"/>
        </w:tabs>
        <w:rPr>
          <w:i w:val="0"/>
          <w:noProof/>
          <w:sz w:val="24"/>
          <w:szCs w:val="24"/>
          <w:lang w:eastAsia="ja-JP"/>
        </w:rPr>
      </w:pPr>
      <w:r>
        <w:rPr>
          <w:noProof/>
        </w:rPr>
        <w:t>Internal logic</w:t>
      </w:r>
      <w:r>
        <w:rPr>
          <w:noProof/>
        </w:rPr>
        <w:tab/>
      </w:r>
      <w:r>
        <w:rPr>
          <w:noProof/>
        </w:rPr>
        <w:fldChar w:fldCharType="begin"/>
      </w:r>
      <w:r>
        <w:rPr>
          <w:noProof/>
        </w:rPr>
        <w:instrText xml:space="preserve"> PAGEREF _Toc242174897 \h </w:instrText>
      </w:r>
      <w:r>
        <w:rPr>
          <w:noProof/>
        </w:rPr>
      </w:r>
      <w:r>
        <w:rPr>
          <w:noProof/>
        </w:rPr>
        <w:fldChar w:fldCharType="separate"/>
      </w:r>
      <w:r>
        <w:rPr>
          <w:noProof/>
        </w:rPr>
        <w:t>6</w:t>
      </w:r>
      <w:r>
        <w:rPr>
          <w:noProof/>
        </w:rPr>
        <w:fldChar w:fldCharType="end"/>
      </w:r>
    </w:p>
    <w:p w14:paraId="4B6F6B07" w14:textId="77777777" w:rsidR="00490185" w:rsidRDefault="00490185">
      <w:pPr>
        <w:pStyle w:val="TOC2"/>
        <w:tabs>
          <w:tab w:val="right" w:leader="dot" w:pos="8290"/>
        </w:tabs>
        <w:rPr>
          <w:noProof/>
          <w:sz w:val="24"/>
          <w:szCs w:val="24"/>
          <w:lang w:eastAsia="ja-JP"/>
        </w:rPr>
      </w:pPr>
      <w:r>
        <w:rPr>
          <w:noProof/>
        </w:rPr>
        <w:t>Hardware</w:t>
      </w:r>
      <w:r>
        <w:rPr>
          <w:noProof/>
        </w:rPr>
        <w:tab/>
      </w:r>
      <w:r>
        <w:rPr>
          <w:noProof/>
        </w:rPr>
        <w:fldChar w:fldCharType="begin"/>
      </w:r>
      <w:r>
        <w:rPr>
          <w:noProof/>
        </w:rPr>
        <w:instrText xml:space="preserve"> PAGEREF _Toc242174898 \h </w:instrText>
      </w:r>
      <w:r>
        <w:rPr>
          <w:noProof/>
        </w:rPr>
      </w:r>
      <w:r>
        <w:rPr>
          <w:noProof/>
        </w:rPr>
        <w:fldChar w:fldCharType="separate"/>
      </w:r>
      <w:r>
        <w:rPr>
          <w:noProof/>
        </w:rPr>
        <w:t>7</w:t>
      </w:r>
      <w:r>
        <w:rPr>
          <w:noProof/>
        </w:rPr>
        <w:fldChar w:fldCharType="end"/>
      </w:r>
    </w:p>
    <w:p w14:paraId="0C69D293" w14:textId="77777777" w:rsidR="00490185" w:rsidRDefault="00490185">
      <w:pPr>
        <w:pStyle w:val="TOC1"/>
        <w:tabs>
          <w:tab w:val="right" w:leader="dot" w:pos="8290"/>
        </w:tabs>
        <w:rPr>
          <w:rFonts w:asciiTheme="minorHAnsi" w:hAnsiTheme="minorHAnsi"/>
          <w:b w:val="0"/>
          <w:noProof/>
          <w:color w:val="auto"/>
          <w:lang w:eastAsia="ja-JP"/>
        </w:rPr>
      </w:pPr>
      <w:r>
        <w:rPr>
          <w:noProof/>
        </w:rPr>
        <w:t>Hardware security and trust</w:t>
      </w:r>
      <w:r>
        <w:rPr>
          <w:noProof/>
        </w:rPr>
        <w:tab/>
      </w:r>
      <w:r>
        <w:rPr>
          <w:noProof/>
        </w:rPr>
        <w:fldChar w:fldCharType="begin"/>
      </w:r>
      <w:r>
        <w:rPr>
          <w:noProof/>
        </w:rPr>
        <w:instrText xml:space="preserve"> PAGEREF _Toc242174899 \h </w:instrText>
      </w:r>
      <w:r>
        <w:rPr>
          <w:noProof/>
        </w:rPr>
      </w:r>
      <w:r>
        <w:rPr>
          <w:noProof/>
        </w:rPr>
        <w:fldChar w:fldCharType="separate"/>
      </w:r>
      <w:r>
        <w:rPr>
          <w:noProof/>
        </w:rPr>
        <w:t>7</w:t>
      </w:r>
      <w:r>
        <w:rPr>
          <w:noProof/>
        </w:rPr>
        <w:fldChar w:fldCharType="end"/>
      </w:r>
    </w:p>
    <w:p w14:paraId="52BFFB83" w14:textId="77777777" w:rsidR="00490185" w:rsidRDefault="00490185">
      <w:pPr>
        <w:pStyle w:val="TOC2"/>
        <w:tabs>
          <w:tab w:val="right" w:leader="dot" w:pos="8290"/>
        </w:tabs>
        <w:rPr>
          <w:noProof/>
          <w:sz w:val="24"/>
          <w:szCs w:val="24"/>
          <w:lang w:eastAsia="ja-JP"/>
        </w:rPr>
      </w:pPr>
      <w:r>
        <w:rPr>
          <w:noProof/>
        </w:rPr>
        <w:t>Secure Elements</w:t>
      </w:r>
      <w:r>
        <w:rPr>
          <w:noProof/>
        </w:rPr>
        <w:tab/>
      </w:r>
      <w:r>
        <w:rPr>
          <w:noProof/>
        </w:rPr>
        <w:fldChar w:fldCharType="begin"/>
      </w:r>
      <w:r>
        <w:rPr>
          <w:noProof/>
        </w:rPr>
        <w:instrText xml:space="preserve"> PAGEREF _Toc242174900 \h </w:instrText>
      </w:r>
      <w:r>
        <w:rPr>
          <w:noProof/>
        </w:rPr>
      </w:r>
      <w:r>
        <w:rPr>
          <w:noProof/>
        </w:rPr>
        <w:fldChar w:fldCharType="separate"/>
      </w:r>
      <w:r>
        <w:rPr>
          <w:noProof/>
        </w:rPr>
        <w:t>8</w:t>
      </w:r>
      <w:r>
        <w:rPr>
          <w:noProof/>
        </w:rPr>
        <w:fldChar w:fldCharType="end"/>
      </w:r>
    </w:p>
    <w:p w14:paraId="2A20AD94" w14:textId="77777777" w:rsidR="00490185" w:rsidRDefault="00490185">
      <w:pPr>
        <w:pStyle w:val="TOC2"/>
        <w:tabs>
          <w:tab w:val="right" w:leader="dot" w:pos="8290"/>
        </w:tabs>
        <w:rPr>
          <w:noProof/>
          <w:sz w:val="24"/>
          <w:szCs w:val="24"/>
          <w:lang w:eastAsia="ja-JP"/>
        </w:rPr>
      </w:pPr>
      <w:r>
        <w:rPr>
          <w:noProof/>
        </w:rPr>
        <w:t>Secure boot and chain of trust</w:t>
      </w:r>
      <w:r>
        <w:rPr>
          <w:noProof/>
        </w:rPr>
        <w:tab/>
      </w:r>
      <w:r>
        <w:rPr>
          <w:noProof/>
        </w:rPr>
        <w:fldChar w:fldCharType="begin"/>
      </w:r>
      <w:r>
        <w:rPr>
          <w:noProof/>
        </w:rPr>
        <w:instrText xml:space="preserve"> PAGEREF _Toc242174901 \h </w:instrText>
      </w:r>
      <w:r>
        <w:rPr>
          <w:noProof/>
        </w:rPr>
      </w:r>
      <w:r>
        <w:rPr>
          <w:noProof/>
        </w:rPr>
        <w:fldChar w:fldCharType="separate"/>
      </w:r>
      <w:r>
        <w:rPr>
          <w:noProof/>
        </w:rPr>
        <w:t>8</w:t>
      </w:r>
      <w:r>
        <w:rPr>
          <w:noProof/>
        </w:rPr>
        <w:fldChar w:fldCharType="end"/>
      </w:r>
    </w:p>
    <w:p w14:paraId="42AFCA34" w14:textId="77777777" w:rsidR="00490185" w:rsidRDefault="00490185">
      <w:pPr>
        <w:pStyle w:val="TOC2"/>
        <w:tabs>
          <w:tab w:val="right" w:leader="dot" w:pos="8290"/>
        </w:tabs>
        <w:rPr>
          <w:noProof/>
          <w:sz w:val="24"/>
          <w:szCs w:val="24"/>
          <w:lang w:eastAsia="ja-JP"/>
        </w:rPr>
      </w:pPr>
      <w:r>
        <w:rPr>
          <w:noProof/>
        </w:rPr>
        <w:t>TPM</w:t>
      </w:r>
      <w:r>
        <w:rPr>
          <w:noProof/>
        </w:rPr>
        <w:tab/>
      </w:r>
      <w:r>
        <w:rPr>
          <w:noProof/>
        </w:rPr>
        <w:fldChar w:fldCharType="begin"/>
      </w:r>
      <w:r>
        <w:rPr>
          <w:noProof/>
        </w:rPr>
        <w:instrText xml:space="preserve"> PAGEREF _Toc242174902 \h </w:instrText>
      </w:r>
      <w:r>
        <w:rPr>
          <w:noProof/>
        </w:rPr>
      </w:r>
      <w:r>
        <w:rPr>
          <w:noProof/>
        </w:rPr>
        <w:fldChar w:fldCharType="separate"/>
      </w:r>
      <w:r>
        <w:rPr>
          <w:noProof/>
        </w:rPr>
        <w:t>9</w:t>
      </w:r>
      <w:r>
        <w:rPr>
          <w:noProof/>
        </w:rPr>
        <w:fldChar w:fldCharType="end"/>
      </w:r>
    </w:p>
    <w:p w14:paraId="6CECF2A5" w14:textId="77777777" w:rsidR="00490185" w:rsidRDefault="00490185">
      <w:pPr>
        <w:pStyle w:val="TOC2"/>
        <w:tabs>
          <w:tab w:val="right" w:leader="dot" w:pos="8290"/>
        </w:tabs>
        <w:rPr>
          <w:noProof/>
          <w:sz w:val="24"/>
          <w:szCs w:val="24"/>
          <w:lang w:eastAsia="ja-JP"/>
        </w:rPr>
      </w:pPr>
      <w:r>
        <w:rPr>
          <w:noProof/>
        </w:rPr>
        <w:t>Trusted Execution Environment</w:t>
      </w:r>
      <w:r>
        <w:rPr>
          <w:noProof/>
        </w:rPr>
        <w:tab/>
      </w:r>
      <w:r>
        <w:rPr>
          <w:noProof/>
        </w:rPr>
        <w:fldChar w:fldCharType="begin"/>
      </w:r>
      <w:r>
        <w:rPr>
          <w:noProof/>
        </w:rPr>
        <w:instrText xml:space="preserve"> PAGEREF _Toc242174903 \h </w:instrText>
      </w:r>
      <w:r>
        <w:rPr>
          <w:noProof/>
        </w:rPr>
      </w:r>
      <w:r>
        <w:rPr>
          <w:noProof/>
        </w:rPr>
        <w:fldChar w:fldCharType="separate"/>
      </w:r>
      <w:r>
        <w:rPr>
          <w:noProof/>
        </w:rPr>
        <w:t>9</w:t>
      </w:r>
      <w:r>
        <w:rPr>
          <w:noProof/>
        </w:rPr>
        <w:fldChar w:fldCharType="end"/>
      </w:r>
    </w:p>
    <w:p w14:paraId="5925A843" w14:textId="77777777" w:rsidR="00490185" w:rsidRDefault="00490185">
      <w:pPr>
        <w:pStyle w:val="TOC1"/>
        <w:tabs>
          <w:tab w:val="right" w:leader="dot" w:pos="8290"/>
        </w:tabs>
        <w:rPr>
          <w:rFonts w:asciiTheme="minorHAnsi" w:hAnsiTheme="minorHAnsi"/>
          <w:b w:val="0"/>
          <w:noProof/>
          <w:color w:val="auto"/>
          <w:lang w:eastAsia="ja-JP"/>
        </w:rPr>
      </w:pPr>
      <w:r>
        <w:rPr>
          <w:noProof/>
        </w:rPr>
        <w:t>Access control</w:t>
      </w:r>
      <w:r>
        <w:rPr>
          <w:noProof/>
        </w:rPr>
        <w:tab/>
      </w:r>
      <w:r>
        <w:rPr>
          <w:noProof/>
        </w:rPr>
        <w:fldChar w:fldCharType="begin"/>
      </w:r>
      <w:r>
        <w:rPr>
          <w:noProof/>
        </w:rPr>
        <w:instrText xml:space="preserve"> PAGEREF _Toc242174904 \h </w:instrText>
      </w:r>
      <w:r>
        <w:rPr>
          <w:noProof/>
        </w:rPr>
      </w:r>
      <w:r>
        <w:rPr>
          <w:noProof/>
        </w:rPr>
        <w:fldChar w:fldCharType="separate"/>
      </w:r>
      <w:r>
        <w:rPr>
          <w:noProof/>
        </w:rPr>
        <w:t>9</w:t>
      </w:r>
      <w:r>
        <w:rPr>
          <w:noProof/>
        </w:rPr>
        <w:fldChar w:fldCharType="end"/>
      </w:r>
    </w:p>
    <w:p w14:paraId="14B50A27" w14:textId="77777777" w:rsidR="00490185" w:rsidRDefault="00490185">
      <w:pPr>
        <w:pStyle w:val="TOC1"/>
        <w:tabs>
          <w:tab w:val="right" w:leader="dot" w:pos="8290"/>
        </w:tabs>
        <w:rPr>
          <w:rFonts w:asciiTheme="minorHAnsi" w:hAnsiTheme="minorHAnsi"/>
          <w:b w:val="0"/>
          <w:noProof/>
          <w:color w:val="auto"/>
          <w:lang w:eastAsia="ja-JP"/>
        </w:rPr>
      </w:pPr>
      <w:r>
        <w:rPr>
          <w:noProof/>
        </w:rPr>
        <w:t>Detection of post-release breaches and reaction plan</w:t>
      </w:r>
      <w:r>
        <w:rPr>
          <w:noProof/>
        </w:rPr>
        <w:tab/>
      </w:r>
      <w:r>
        <w:rPr>
          <w:noProof/>
        </w:rPr>
        <w:fldChar w:fldCharType="begin"/>
      </w:r>
      <w:r>
        <w:rPr>
          <w:noProof/>
        </w:rPr>
        <w:instrText xml:space="preserve"> PAGEREF _Toc242174905 \h </w:instrText>
      </w:r>
      <w:r>
        <w:rPr>
          <w:noProof/>
        </w:rPr>
      </w:r>
      <w:r>
        <w:rPr>
          <w:noProof/>
        </w:rPr>
        <w:fldChar w:fldCharType="separate"/>
      </w:r>
      <w:r>
        <w:rPr>
          <w:noProof/>
        </w:rPr>
        <w:t>11</w:t>
      </w:r>
      <w:r>
        <w:rPr>
          <w:noProof/>
        </w:rPr>
        <w:fldChar w:fldCharType="end"/>
      </w:r>
    </w:p>
    <w:p w14:paraId="00533EA8" w14:textId="77777777" w:rsidR="00490185" w:rsidRDefault="00490185">
      <w:pPr>
        <w:pStyle w:val="TOC1"/>
        <w:tabs>
          <w:tab w:val="right" w:leader="dot" w:pos="8290"/>
        </w:tabs>
        <w:rPr>
          <w:rFonts w:asciiTheme="minorHAnsi" w:hAnsiTheme="minorHAnsi"/>
          <w:b w:val="0"/>
          <w:noProof/>
          <w:color w:val="auto"/>
          <w:lang w:eastAsia="ja-JP"/>
        </w:rPr>
      </w:pPr>
      <w:r>
        <w:rPr>
          <w:noProof/>
        </w:rPr>
        <w:t>Effort needed to hack the mobile mPos</w:t>
      </w:r>
      <w:r>
        <w:rPr>
          <w:noProof/>
        </w:rPr>
        <w:tab/>
      </w:r>
      <w:r>
        <w:rPr>
          <w:noProof/>
        </w:rPr>
        <w:fldChar w:fldCharType="begin"/>
      </w:r>
      <w:r>
        <w:rPr>
          <w:noProof/>
        </w:rPr>
        <w:instrText xml:space="preserve"> PAGEREF _Toc242174906 \h </w:instrText>
      </w:r>
      <w:r>
        <w:rPr>
          <w:noProof/>
        </w:rPr>
      </w:r>
      <w:r>
        <w:rPr>
          <w:noProof/>
        </w:rPr>
        <w:fldChar w:fldCharType="separate"/>
      </w:r>
      <w:r>
        <w:rPr>
          <w:noProof/>
        </w:rPr>
        <w:t>11</w:t>
      </w:r>
      <w:r>
        <w:rPr>
          <w:noProof/>
        </w:rPr>
        <w:fldChar w:fldCharType="end"/>
      </w:r>
    </w:p>
    <w:p w14:paraId="14976742" w14:textId="77777777" w:rsidR="00490185" w:rsidRDefault="00490185">
      <w:pPr>
        <w:pStyle w:val="TOC1"/>
        <w:tabs>
          <w:tab w:val="right" w:leader="dot" w:pos="8290"/>
        </w:tabs>
        <w:rPr>
          <w:rFonts w:asciiTheme="minorHAnsi" w:hAnsiTheme="minorHAnsi"/>
          <w:b w:val="0"/>
          <w:noProof/>
          <w:color w:val="auto"/>
          <w:lang w:eastAsia="ja-JP"/>
        </w:rPr>
      </w:pPr>
      <w:r>
        <w:rPr>
          <w:noProof/>
        </w:rPr>
        <w:t>Samsung’s example of TEE, Secureboot and Tamper detection implementation</w:t>
      </w:r>
      <w:r>
        <w:rPr>
          <w:noProof/>
        </w:rPr>
        <w:tab/>
      </w:r>
      <w:r>
        <w:rPr>
          <w:noProof/>
        </w:rPr>
        <w:fldChar w:fldCharType="begin"/>
      </w:r>
      <w:r>
        <w:rPr>
          <w:noProof/>
        </w:rPr>
        <w:instrText xml:space="preserve"> PAGEREF _Toc242174907 \h </w:instrText>
      </w:r>
      <w:r>
        <w:rPr>
          <w:noProof/>
        </w:rPr>
      </w:r>
      <w:r>
        <w:rPr>
          <w:noProof/>
        </w:rPr>
        <w:fldChar w:fldCharType="separate"/>
      </w:r>
      <w:r>
        <w:rPr>
          <w:noProof/>
        </w:rPr>
        <w:t>11</w:t>
      </w:r>
      <w:r>
        <w:rPr>
          <w:noProof/>
        </w:rPr>
        <w:fldChar w:fldCharType="end"/>
      </w:r>
    </w:p>
    <w:p w14:paraId="0F61199C" w14:textId="77777777" w:rsidR="00490185" w:rsidRDefault="00490185">
      <w:pPr>
        <w:pStyle w:val="TOC1"/>
        <w:tabs>
          <w:tab w:val="right" w:leader="dot" w:pos="8290"/>
        </w:tabs>
        <w:rPr>
          <w:rFonts w:asciiTheme="minorHAnsi" w:hAnsiTheme="minorHAnsi"/>
          <w:b w:val="0"/>
          <w:noProof/>
          <w:color w:val="auto"/>
          <w:lang w:eastAsia="ja-JP"/>
        </w:rPr>
      </w:pPr>
      <w:r>
        <w:rPr>
          <w:noProof/>
        </w:rPr>
        <w:t>Quick comparison of iOS, BlackBerry, Windows Phone/RT and Android</w:t>
      </w:r>
      <w:r>
        <w:rPr>
          <w:noProof/>
        </w:rPr>
        <w:tab/>
      </w:r>
      <w:r>
        <w:rPr>
          <w:noProof/>
        </w:rPr>
        <w:fldChar w:fldCharType="begin"/>
      </w:r>
      <w:r>
        <w:rPr>
          <w:noProof/>
        </w:rPr>
        <w:instrText xml:space="preserve"> PAGEREF _Toc242174908 \h </w:instrText>
      </w:r>
      <w:r>
        <w:rPr>
          <w:noProof/>
        </w:rPr>
      </w:r>
      <w:r>
        <w:rPr>
          <w:noProof/>
        </w:rPr>
        <w:fldChar w:fldCharType="separate"/>
      </w:r>
      <w:r>
        <w:rPr>
          <w:noProof/>
        </w:rPr>
        <w:t>12</w:t>
      </w:r>
      <w:r>
        <w:rPr>
          <w:noProof/>
        </w:rPr>
        <w:fldChar w:fldCharType="end"/>
      </w:r>
    </w:p>
    <w:p w14:paraId="1B203439" w14:textId="77777777" w:rsidR="00490185" w:rsidRDefault="00490185">
      <w:pPr>
        <w:pStyle w:val="TOC1"/>
        <w:tabs>
          <w:tab w:val="right" w:leader="dot" w:pos="8290"/>
        </w:tabs>
        <w:rPr>
          <w:rFonts w:asciiTheme="minorHAnsi" w:hAnsiTheme="minorHAnsi"/>
          <w:b w:val="0"/>
          <w:noProof/>
          <w:color w:val="auto"/>
          <w:lang w:eastAsia="ja-JP"/>
        </w:rPr>
      </w:pPr>
      <w:r>
        <w:rPr>
          <w:noProof/>
        </w:rPr>
        <w:t>Conclusion</w:t>
      </w:r>
      <w:r>
        <w:rPr>
          <w:noProof/>
        </w:rPr>
        <w:tab/>
      </w:r>
      <w:r>
        <w:rPr>
          <w:noProof/>
        </w:rPr>
        <w:fldChar w:fldCharType="begin"/>
      </w:r>
      <w:r>
        <w:rPr>
          <w:noProof/>
        </w:rPr>
        <w:instrText xml:space="preserve"> PAGEREF _Toc242174909 \h </w:instrText>
      </w:r>
      <w:r>
        <w:rPr>
          <w:noProof/>
        </w:rPr>
      </w:r>
      <w:r>
        <w:rPr>
          <w:noProof/>
        </w:rPr>
        <w:fldChar w:fldCharType="separate"/>
      </w:r>
      <w:r>
        <w:rPr>
          <w:noProof/>
        </w:rPr>
        <w:t>13</w:t>
      </w:r>
      <w:r>
        <w:rPr>
          <w:noProof/>
        </w:rPr>
        <w:fldChar w:fldCharType="end"/>
      </w:r>
    </w:p>
    <w:p w14:paraId="3D801D5E" w14:textId="77777777" w:rsidR="00490185" w:rsidRDefault="00490185">
      <w:pPr>
        <w:pStyle w:val="TOC1"/>
        <w:tabs>
          <w:tab w:val="right" w:leader="dot" w:pos="8290"/>
        </w:tabs>
        <w:rPr>
          <w:rFonts w:asciiTheme="minorHAnsi" w:hAnsiTheme="minorHAnsi"/>
          <w:b w:val="0"/>
          <w:noProof/>
          <w:color w:val="auto"/>
          <w:lang w:eastAsia="ja-JP"/>
        </w:rPr>
      </w:pPr>
      <w:r>
        <w:rPr>
          <w:noProof/>
        </w:rPr>
        <w:t>References</w:t>
      </w:r>
      <w:r>
        <w:rPr>
          <w:noProof/>
        </w:rPr>
        <w:tab/>
      </w:r>
      <w:r>
        <w:rPr>
          <w:noProof/>
        </w:rPr>
        <w:fldChar w:fldCharType="begin"/>
      </w:r>
      <w:r>
        <w:rPr>
          <w:noProof/>
        </w:rPr>
        <w:instrText xml:space="preserve"> PAGEREF _Toc242174910 \h </w:instrText>
      </w:r>
      <w:r>
        <w:rPr>
          <w:noProof/>
        </w:rPr>
      </w:r>
      <w:r>
        <w:rPr>
          <w:noProof/>
        </w:rPr>
        <w:fldChar w:fldCharType="separate"/>
      </w:r>
      <w:r>
        <w:rPr>
          <w:noProof/>
        </w:rPr>
        <w:t>13</w:t>
      </w:r>
      <w:r>
        <w:rPr>
          <w:noProof/>
        </w:rPr>
        <w:fldChar w:fldCharType="end"/>
      </w:r>
    </w:p>
    <w:p w14:paraId="085B6237" w14:textId="77777777" w:rsidR="00490185" w:rsidRPr="00FA5AB8" w:rsidRDefault="00490185" w:rsidP="0050377C">
      <w:r>
        <w:fldChar w:fldCharType="end"/>
      </w:r>
    </w:p>
    <w:p w14:paraId="5820F1B3" w14:textId="77777777" w:rsidR="00162AB3" w:rsidRDefault="00162AB3">
      <w:pPr>
        <w:rPr>
          <w:ins w:id="1" w:author="Arnaud BARISAIN MONROSE" w:date="2013-09-30T19:23:00Z"/>
          <w:rFonts w:asciiTheme="majorHAnsi" w:eastAsiaTheme="majorEastAsia" w:hAnsiTheme="majorHAnsi" w:cstheme="majorBidi"/>
          <w:b/>
          <w:bCs/>
          <w:color w:val="345A8A" w:themeColor="accent1" w:themeShade="B5"/>
          <w:sz w:val="32"/>
          <w:szCs w:val="32"/>
        </w:rPr>
      </w:pPr>
      <w:bookmarkStart w:id="2" w:name="_Toc242174883"/>
      <w:ins w:id="3" w:author="Arnaud BARISAIN MONROSE" w:date="2013-09-30T19:23:00Z">
        <w:r>
          <w:br w:type="page"/>
        </w:r>
      </w:ins>
    </w:p>
    <w:p w14:paraId="2E406C32" w14:textId="49FF099F" w:rsidR="00BA71D5" w:rsidRPr="00E43CDE" w:rsidRDefault="00831BD8" w:rsidP="00831BD8">
      <w:pPr>
        <w:pStyle w:val="Heading1"/>
      </w:pPr>
      <w:r w:rsidRPr="00E43CDE">
        <w:lastRenderedPageBreak/>
        <w:t>Introduction</w:t>
      </w:r>
      <w:bookmarkEnd w:id="2"/>
    </w:p>
    <w:p w14:paraId="31850746" w14:textId="77777777" w:rsidR="00D64F8A" w:rsidRPr="00E43CDE" w:rsidRDefault="00D64F8A" w:rsidP="00D64F8A"/>
    <w:p w14:paraId="6124AC6F" w14:textId="7ABB510F" w:rsidR="008F58E4" w:rsidRPr="00E43CDE" w:rsidRDefault="00D2075D" w:rsidP="00C91A8C">
      <w:r w:rsidRPr="00E43CDE">
        <w:t xml:space="preserve">This </w:t>
      </w:r>
      <w:r w:rsidR="008F58E4" w:rsidRPr="00E43CDE">
        <w:t xml:space="preserve">paper </w:t>
      </w:r>
      <w:r w:rsidR="0012680F" w:rsidRPr="00E43CDE">
        <w:t>presents:</w:t>
      </w:r>
    </w:p>
    <w:p w14:paraId="15A746DA" w14:textId="77777777" w:rsidR="008F58E4" w:rsidRPr="00E43CDE" w:rsidRDefault="008F58E4" w:rsidP="008F58E4">
      <w:pPr>
        <w:pStyle w:val="ListParagraph"/>
        <w:numPr>
          <w:ilvl w:val="0"/>
          <w:numId w:val="2"/>
        </w:numPr>
      </w:pPr>
      <w:r w:rsidRPr="00E43CDE">
        <w:t>The state of the art of Android’s security</w:t>
      </w:r>
    </w:p>
    <w:p w14:paraId="69BE39AF" w14:textId="77777777" w:rsidR="008F58E4" w:rsidRPr="00E43CDE" w:rsidRDefault="008F58E4" w:rsidP="008F58E4">
      <w:pPr>
        <w:pStyle w:val="ListParagraph"/>
        <w:numPr>
          <w:ilvl w:val="0"/>
          <w:numId w:val="2"/>
        </w:numPr>
      </w:pPr>
      <w:r w:rsidRPr="00E43CDE">
        <w:t>How the mobile POS (</w:t>
      </w:r>
      <w:proofErr w:type="spellStart"/>
      <w:r w:rsidRPr="00E43CDE">
        <w:t>mPOS</w:t>
      </w:r>
      <w:proofErr w:type="spellEnd"/>
      <w:r w:rsidRPr="00E43CDE">
        <w:t>) application can be secured</w:t>
      </w:r>
    </w:p>
    <w:p w14:paraId="767373D9" w14:textId="77777777" w:rsidR="008F58E4" w:rsidRPr="00E43CDE" w:rsidRDefault="008F58E4" w:rsidP="008F58E4">
      <w:pPr>
        <w:pStyle w:val="ListParagraph"/>
        <w:numPr>
          <w:ilvl w:val="0"/>
          <w:numId w:val="2"/>
        </w:numPr>
      </w:pPr>
      <w:r w:rsidRPr="00E43CDE">
        <w:t>The risks that are taken and how to minimize them</w:t>
      </w:r>
    </w:p>
    <w:p w14:paraId="6CDC9F64" w14:textId="2C7B4E9B" w:rsidR="008F58E4" w:rsidRPr="00E43CDE" w:rsidRDefault="008F58E4" w:rsidP="008F58E4">
      <w:pPr>
        <w:pStyle w:val="ListParagraph"/>
        <w:numPr>
          <w:ilvl w:val="0"/>
          <w:numId w:val="2"/>
        </w:numPr>
      </w:pPr>
      <w:r w:rsidRPr="00E43CDE">
        <w:t>The Embedded Secure Element’s (</w:t>
      </w:r>
      <w:proofErr w:type="spellStart"/>
      <w:r w:rsidRPr="00E43CDE">
        <w:t>eSE</w:t>
      </w:r>
      <w:proofErr w:type="spellEnd"/>
      <w:r w:rsidRPr="00E43CDE">
        <w:t>) role in security</w:t>
      </w:r>
    </w:p>
    <w:p w14:paraId="1242114D" w14:textId="77777777" w:rsidR="008F58E4" w:rsidRPr="00E43CDE" w:rsidRDefault="008F58E4" w:rsidP="008F58E4">
      <w:pPr>
        <w:pStyle w:val="ListParagraph"/>
        <w:numPr>
          <w:ilvl w:val="0"/>
          <w:numId w:val="2"/>
        </w:numPr>
      </w:pPr>
      <w:r w:rsidRPr="00E43CDE">
        <w:t>How to react to vulnerabilities</w:t>
      </w:r>
    </w:p>
    <w:p w14:paraId="2CFDF8B4" w14:textId="5988B6E0" w:rsidR="00C91A8C" w:rsidRPr="00E43CDE" w:rsidRDefault="008F58E4" w:rsidP="008F58E4">
      <w:pPr>
        <w:pStyle w:val="ListParagraph"/>
        <w:numPr>
          <w:ilvl w:val="0"/>
          <w:numId w:val="2"/>
        </w:numPr>
      </w:pPr>
      <w:r w:rsidRPr="00E43CDE">
        <w:t>The effort needed to “hack” the solution.</w:t>
      </w:r>
    </w:p>
    <w:p w14:paraId="5024BFB6" w14:textId="5A1924B4" w:rsidR="00D55EFD" w:rsidRPr="00E43CDE" w:rsidRDefault="0061491A" w:rsidP="006F0A5D">
      <w:r w:rsidRPr="00E43CDE">
        <w:t xml:space="preserve">Since Android is a fast moving platform, some parts of </w:t>
      </w:r>
      <w:r w:rsidR="00165BDC" w:rsidRPr="00E43CDE">
        <w:t xml:space="preserve">this paper may become outdated with new versions of it. </w:t>
      </w:r>
    </w:p>
    <w:p w14:paraId="65289148" w14:textId="0485F0F1" w:rsidR="00D55EFD" w:rsidRPr="00E43CDE" w:rsidRDefault="00D55EFD" w:rsidP="00D55EFD">
      <w:pPr>
        <w:pStyle w:val="Heading1"/>
      </w:pPr>
      <w:bookmarkStart w:id="4" w:name="_Toc242174884"/>
      <w:r w:rsidRPr="00E43CDE">
        <w:t>About security in applications</w:t>
      </w:r>
      <w:bookmarkEnd w:id="4"/>
    </w:p>
    <w:p w14:paraId="6B43487D" w14:textId="77777777" w:rsidR="0082384C" w:rsidRPr="00E43CDE" w:rsidRDefault="0082384C" w:rsidP="0082384C"/>
    <w:p w14:paraId="0F40D993" w14:textId="376FABE6" w:rsidR="0082384C" w:rsidRPr="00E43CDE" w:rsidRDefault="0082384C" w:rsidP="0082384C">
      <w:r w:rsidRPr="00E43CDE">
        <w:t xml:space="preserve">Applications that handle sensitive data on end-user devices have different challenges to overcome than ones running on controlled servers. They run alongside other apps that can be hostile </w:t>
      </w:r>
      <w:r w:rsidR="006A358E" w:rsidRPr="00E43CDE">
        <w:t>and compromise our application</w:t>
      </w:r>
      <w:r w:rsidRPr="00E43CDE">
        <w:t>.</w:t>
      </w:r>
    </w:p>
    <w:p w14:paraId="58B53C5C" w14:textId="77777777" w:rsidR="0034434F" w:rsidRPr="00E43CDE" w:rsidRDefault="0082384C" w:rsidP="0082384C">
      <w:r w:rsidRPr="00E43CDE">
        <w:t>Since the devices applications are running on are</w:t>
      </w:r>
      <w:r w:rsidRPr="00E43CDE">
        <w:tab/>
      </w:r>
      <w:r w:rsidR="006A358E" w:rsidRPr="00E43CDE">
        <w:t xml:space="preserve">not directly under our control and monitoring, we </w:t>
      </w:r>
      <w:r w:rsidR="0034434F" w:rsidRPr="00E43CDE">
        <w:t>need to be able to trust the system, or at least part of it.</w:t>
      </w:r>
    </w:p>
    <w:p w14:paraId="38750F2F" w14:textId="77777777" w:rsidR="0034434F" w:rsidRPr="00E43CDE" w:rsidRDefault="0034434F" w:rsidP="0082384C"/>
    <w:p w14:paraId="268DE9F4" w14:textId="0AC173CC" w:rsidR="00D64F8A" w:rsidRDefault="00E43B85" w:rsidP="00D64F8A">
      <w:pPr>
        <w:rPr>
          <w:ins w:id="5" w:author="Arnaud BARISAIN MONROSE" w:date="2013-09-30T11:47:00Z"/>
        </w:rPr>
      </w:pPr>
      <w:ins w:id="6" w:author="Arnaud BARISAIN MONROSE" w:date="2013-09-30T11:44:00Z">
        <w:r>
          <w:t>Multiple solutions exist, both software and hardware based.</w:t>
        </w:r>
      </w:ins>
    </w:p>
    <w:p w14:paraId="3070A3FB" w14:textId="3C0BFF07" w:rsidR="00E046E6" w:rsidRPr="00E43CDE" w:rsidRDefault="00E046E6" w:rsidP="00D64F8A">
      <w:ins w:id="7" w:author="Arnaud BARISAIN MONROSE" w:date="2013-09-30T11:47:00Z">
        <w:r>
          <w:t>From secure elements to secure boot, the goal is to limit as much</w:t>
        </w:r>
      </w:ins>
      <w:ins w:id="8" w:author="Arnaud BARISAIN MONROSE" w:date="2013-09-30T11:48:00Z">
        <w:r>
          <w:t xml:space="preserve"> as possible the impact of any discovered vulnerability. Their implementation, both in theory and as already implemented by manufacturers, will be </w:t>
        </w:r>
      </w:ins>
      <w:ins w:id="9" w:author="Arnaud BARISAIN MONROSE" w:date="2013-09-30T11:49:00Z">
        <w:r>
          <w:t>detailed</w:t>
        </w:r>
      </w:ins>
      <w:ins w:id="10" w:author="Arnaud BARISAIN MONROSE" w:date="2013-09-30T11:48:00Z">
        <w:r>
          <w:t xml:space="preserve"> </w:t>
        </w:r>
      </w:ins>
      <w:ins w:id="11" w:author="Arnaud BARISAIN MONROSE" w:date="2013-09-30T11:49:00Z">
        <w:r>
          <w:t>in this document.</w:t>
        </w:r>
      </w:ins>
    </w:p>
    <w:p w14:paraId="350B9A43" w14:textId="77777777" w:rsidR="006470A7" w:rsidRPr="00E43CDE" w:rsidRDefault="006470A7" w:rsidP="006470A7">
      <w:pPr>
        <w:pStyle w:val="Heading1"/>
      </w:pPr>
      <w:bookmarkStart w:id="12" w:name="_Toc242174885"/>
      <w:r w:rsidRPr="00E43CDE">
        <w:t>Differences and similarities between our mobile POS and a banking application</w:t>
      </w:r>
      <w:bookmarkEnd w:id="12"/>
    </w:p>
    <w:p w14:paraId="688FCA75" w14:textId="6FFEE6E5" w:rsidR="00470971" w:rsidRPr="00E43CDE" w:rsidRDefault="00470971" w:rsidP="00470971"/>
    <w:p w14:paraId="20ECD581" w14:textId="7A0E276A" w:rsidR="00470971" w:rsidRPr="00E43CDE" w:rsidRDefault="00470971" w:rsidP="00470971">
      <w:r w:rsidRPr="00E43CDE">
        <w:t xml:space="preserve">Banking applications are already available for smartphones. </w:t>
      </w:r>
      <w:r w:rsidR="00A24CD0" w:rsidRPr="00E43CDE">
        <w:t xml:space="preserve">They also handle sensitive data, but </w:t>
      </w:r>
      <w:r w:rsidR="00AE7073" w:rsidRPr="00E43CDE">
        <w:t xml:space="preserve">do </w:t>
      </w:r>
      <w:r w:rsidR="00A24CD0" w:rsidRPr="00E43CDE">
        <w:t xml:space="preserve">not have the same </w:t>
      </w:r>
      <w:r w:rsidR="00416027" w:rsidRPr="00E43CDE">
        <w:t xml:space="preserve">security </w:t>
      </w:r>
      <w:r w:rsidR="00A24CD0" w:rsidRPr="00E43CDE">
        <w:t>requirements as a mobile POS.</w:t>
      </w:r>
    </w:p>
    <w:p w14:paraId="7B027273" w14:textId="7D34003C" w:rsidR="00C11EE5" w:rsidRPr="00E43CDE" w:rsidRDefault="00ED6152" w:rsidP="00470971">
      <w:r w:rsidRPr="00E43CDE">
        <w:t>If they are victims of a hack</w:t>
      </w:r>
      <w:r w:rsidR="005A3321" w:rsidRPr="00E43CDE">
        <w:t>, only their data</w:t>
      </w:r>
      <w:r w:rsidR="009A23F6" w:rsidRPr="00E43CDE">
        <w:t xml:space="preserve"> will be compromised.</w:t>
      </w:r>
    </w:p>
    <w:p w14:paraId="118E625C" w14:textId="50834CD4" w:rsidR="009A23F6" w:rsidRPr="00E43CDE" w:rsidRDefault="009A23F6" w:rsidP="00470971">
      <w:r w:rsidRPr="00E43CDE">
        <w:t xml:space="preserve">To prevent this, </w:t>
      </w:r>
      <w:r w:rsidR="00AF4517" w:rsidRPr="00E43CDE">
        <w:t>some banks implement two-factor</w:t>
      </w:r>
      <w:r w:rsidRPr="00E43CDE">
        <w:t xml:space="preserve"> authentication with a device similar to RSA </w:t>
      </w:r>
      <w:proofErr w:type="spellStart"/>
      <w:r w:rsidRPr="00E43CDE">
        <w:t>SecurID</w:t>
      </w:r>
      <w:proofErr w:type="spellEnd"/>
      <w:r w:rsidRPr="00E43CDE">
        <w:t xml:space="preserve">, or simply a card with codes on them. The client would be required to input the second code, something the hacker would </w:t>
      </w:r>
      <w:r w:rsidR="00AF4517" w:rsidRPr="00E43CDE">
        <w:t>not</w:t>
      </w:r>
      <w:r w:rsidRPr="00E43CDE">
        <w:t xml:space="preserve"> be able to easily access.</w:t>
      </w:r>
    </w:p>
    <w:p w14:paraId="02A06718" w14:textId="5797ED27" w:rsidR="00453C44" w:rsidRPr="00E43CDE" w:rsidRDefault="009A23F6" w:rsidP="00470971">
      <w:r w:rsidRPr="00E43CDE">
        <w:t xml:space="preserve">Wallets share more security concerns and solutions with </w:t>
      </w:r>
      <w:r w:rsidR="006D4366" w:rsidRPr="00E43CDE">
        <w:t>an</w:t>
      </w:r>
      <w:r w:rsidRPr="00E43CDE">
        <w:t xml:space="preserve"> </w:t>
      </w:r>
      <w:proofErr w:type="spellStart"/>
      <w:r w:rsidRPr="00E43CDE">
        <w:t>mPOS</w:t>
      </w:r>
      <w:proofErr w:type="spellEnd"/>
      <w:r w:rsidRPr="00E43CDE">
        <w:t xml:space="preserve">.  </w:t>
      </w:r>
      <w:commentRangeStart w:id="13"/>
      <w:r w:rsidRPr="00E43CDE">
        <w:t xml:space="preserve">Google Wallet and ISIS rely on a SE to operate. They also delegate as much logic as they </w:t>
      </w:r>
      <w:r w:rsidR="006D4366" w:rsidRPr="00E43CDE">
        <w:t>can:</w:t>
      </w:r>
      <w:r w:rsidRPr="00E43CDE">
        <w:t xml:space="preserve"> Credit Card information is stored on secure remote servers, the SE is responsible for communicating with the POS and they can be remotely </w:t>
      </w:r>
      <w:r w:rsidR="00453C44" w:rsidRPr="00E43CDE">
        <w:t>disabled.</w:t>
      </w:r>
    </w:p>
    <w:p w14:paraId="5A8D63A1" w14:textId="1374BB5D" w:rsidR="009A23F6" w:rsidRPr="00E43CDE" w:rsidRDefault="00453C44" w:rsidP="00470971">
      <w:r w:rsidRPr="00E43CDE">
        <w:t>Some risks are there (</w:t>
      </w:r>
      <w:proofErr w:type="spellStart"/>
      <w:r w:rsidRPr="00E43CDE">
        <w:t>keylogging</w:t>
      </w:r>
      <w:proofErr w:type="spellEnd"/>
      <w:r w:rsidRPr="00E43CDE">
        <w:t xml:space="preserve"> the initial credit card input, losing your device); but they are deemed acceptable.</w:t>
      </w:r>
    </w:p>
    <w:commentRangeEnd w:id="13"/>
    <w:p w14:paraId="0044903E" w14:textId="77777777" w:rsidR="00453C44" w:rsidRPr="00E43CDE" w:rsidRDefault="00081DA5" w:rsidP="00470971">
      <w:r>
        <w:rPr>
          <w:rStyle w:val="CommentReference"/>
        </w:rPr>
        <w:commentReference w:id="13"/>
      </w:r>
    </w:p>
    <w:p w14:paraId="615E5501" w14:textId="612D85FF" w:rsidR="00453C44" w:rsidRPr="00E43CDE" w:rsidRDefault="00453C44" w:rsidP="00470971">
      <w:r w:rsidRPr="00E43CDE">
        <w:t>A mobile POS is different in multiple ways.</w:t>
      </w:r>
    </w:p>
    <w:p w14:paraId="7AEFEB94" w14:textId="4E449281" w:rsidR="00453C44" w:rsidRPr="00E43CDE" w:rsidRDefault="006C69A1" w:rsidP="00470971">
      <w:r w:rsidRPr="00E43CDE">
        <w:t xml:space="preserve">If it is compromised, for example, </w:t>
      </w:r>
      <w:r w:rsidR="007800C2" w:rsidRPr="00E43CDE">
        <w:t xml:space="preserve">hundreds of </w:t>
      </w:r>
      <w:r w:rsidRPr="00E43CDE">
        <w:t>cre</w:t>
      </w:r>
      <w:r w:rsidR="00D048BB" w:rsidRPr="00E43CDE">
        <w:t>dit card</w:t>
      </w:r>
      <w:r w:rsidR="007800C2" w:rsidRPr="00E43CDE">
        <w:t>s</w:t>
      </w:r>
      <w:r w:rsidR="00BD34A3" w:rsidRPr="00E43CDE">
        <w:t xml:space="preserve"> can be stolen without both parties knowing or some parts of the transaction data could be tampered.</w:t>
      </w:r>
    </w:p>
    <w:p w14:paraId="46FD1517" w14:textId="1E418906" w:rsidR="00410678" w:rsidRPr="00E43CDE" w:rsidRDefault="00410678" w:rsidP="00470971">
      <w:commentRangeStart w:id="14"/>
      <w:r w:rsidRPr="00E43CDE">
        <w:lastRenderedPageBreak/>
        <w:t>The difference with a consumer-owned device is that the supplied hardware and its Operating System are under our control.</w:t>
      </w:r>
      <w:commentRangeEnd w:id="14"/>
      <w:r w:rsidR="00081DA5">
        <w:rPr>
          <w:rStyle w:val="CommentReference"/>
        </w:rPr>
        <w:commentReference w:id="14"/>
      </w:r>
    </w:p>
    <w:p w14:paraId="0C3F138A" w14:textId="053A4BB9" w:rsidR="00E04B89" w:rsidRPr="00E43CDE" w:rsidRDefault="00410678" w:rsidP="00E04B89">
      <w:r w:rsidRPr="00E43CDE">
        <w:t xml:space="preserve">This allows us to rely on hardware security </w:t>
      </w:r>
      <w:r w:rsidR="00500F96" w:rsidRPr="00E43CDE">
        <w:t>(</w:t>
      </w:r>
      <w:commentRangeStart w:id="15"/>
      <w:r w:rsidR="00500F96" w:rsidRPr="00E43CDE">
        <w:t>TSM</w:t>
      </w:r>
      <w:commentRangeEnd w:id="15"/>
      <w:r w:rsidR="00081DA5">
        <w:rPr>
          <w:rStyle w:val="CommentReference"/>
        </w:rPr>
        <w:commentReference w:id="15"/>
      </w:r>
      <w:r w:rsidR="00500F96" w:rsidRPr="00E43CDE">
        <w:t>, TEE, and SEs like other banking applications), and</w:t>
      </w:r>
      <w:r w:rsidR="0071483B" w:rsidRPr="00E43CDE">
        <w:t xml:space="preserve"> tweak the OS for limiting attack vectors: code </w:t>
      </w:r>
      <w:proofErr w:type="gramStart"/>
      <w:r w:rsidR="0071483B" w:rsidRPr="00E43CDE">
        <w:t>signature, adding device-wide remote deactivation, remove</w:t>
      </w:r>
      <w:proofErr w:type="gramEnd"/>
      <w:r w:rsidR="0071483B" w:rsidRPr="00E43CDE">
        <w:t xml:space="preserve"> the ability for the user to install applications or debug the ones running.</w:t>
      </w:r>
    </w:p>
    <w:p w14:paraId="0E478EBF" w14:textId="77777777" w:rsidR="00E04B89" w:rsidRPr="00E43CDE" w:rsidRDefault="00E04B89" w:rsidP="00E04B89">
      <w:pPr>
        <w:pStyle w:val="Heading1"/>
      </w:pPr>
      <w:bookmarkStart w:id="16" w:name="_Toc242174886"/>
      <w:r w:rsidRPr="00E43CDE">
        <w:t>Android’s openness and it’s implication on security</w:t>
      </w:r>
      <w:bookmarkEnd w:id="16"/>
    </w:p>
    <w:p w14:paraId="52710BCE" w14:textId="5B368528" w:rsidR="00E04B89" w:rsidRPr="00E43CDE" w:rsidRDefault="00E04B89" w:rsidP="00E04B89">
      <w:pPr>
        <w:pStyle w:val="Heading2"/>
      </w:pPr>
      <w:bookmarkStart w:id="17" w:name="_Toc242174887"/>
      <w:r w:rsidRPr="00E43CDE">
        <w:t>Rooting</w:t>
      </w:r>
      <w:bookmarkEnd w:id="17"/>
    </w:p>
    <w:p w14:paraId="44CCC640" w14:textId="77777777" w:rsidR="001223B3" w:rsidRPr="00E43CDE" w:rsidRDefault="001223B3" w:rsidP="001223B3"/>
    <w:p w14:paraId="55DEB0EE" w14:textId="239431EE" w:rsidR="00E04B89" w:rsidRDefault="00C14998" w:rsidP="00E04B89">
      <w:r w:rsidRPr="00E43CDE">
        <w:t xml:space="preserve">« Rooting » an Android device consists in gaining </w:t>
      </w:r>
      <w:r w:rsidR="00E43CDE" w:rsidRPr="00E43CDE">
        <w:t>root privileges</w:t>
      </w:r>
      <w:r w:rsidR="00046FDC">
        <w:t xml:space="preserve">. They </w:t>
      </w:r>
      <w:r w:rsidR="00F17CDF">
        <w:t>are the highest you can get on L</w:t>
      </w:r>
      <w:r w:rsidR="00046FDC">
        <w:t>inux-based systems.</w:t>
      </w:r>
      <w:r w:rsidR="00E54325">
        <w:t xml:space="preserve"> Being root allows you to remount the system partition as read-write, write on it (allowing you to patch the kernel), read/write RAM, read/write applications’ private sandboxes, </w:t>
      </w:r>
      <w:proofErr w:type="spellStart"/>
      <w:r w:rsidR="00E54325">
        <w:t>etc</w:t>
      </w:r>
      <w:proofErr w:type="spellEnd"/>
      <w:r w:rsidR="00E54325">
        <w:t xml:space="preserve"> …</w:t>
      </w:r>
    </w:p>
    <w:p w14:paraId="4C851F68" w14:textId="77777777" w:rsidR="00F17CDF" w:rsidRDefault="00F17CDF" w:rsidP="00E04B89">
      <w:r>
        <w:t xml:space="preserve">Since the Android permission scheme is based on UNIX groups, any application with root privileges can access </w:t>
      </w:r>
      <w:proofErr w:type="gramStart"/>
      <w:r>
        <w:t>every permission</w:t>
      </w:r>
      <w:proofErr w:type="gramEnd"/>
      <w:r>
        <w:t>. It also can modify the permissions protection level, which we’ll talk about later in this document.</w:t>
      </w:r>
    </w:p>
    <w:p w14:paraId="20E0FD78" w14:textId="77777777" w:rsidR="00E54325" w:rsidRDefault="00E54325" w:rsidP="00E04B89">
      <w:r>
        <w:t xml:space="preserve">The recently released Android 4.3 fights rooting by disallowing Zygote-spawned processes (Every Android Java application is a Zygote fork) from executing </w:t>
      </w:r>
      <w:proofErr w:type="spellStart"/>
      <w:r>
        <w:t>suid</w:t>
      </w:r>
      <w:proofErr w:type="spellEnd"/>
      <w:r>
        <w:t xml:space="preserve"> binaries. This doesn’t mean that they can’t become root at all (kernel exploits can bypass it), but it makes it harder. For example, they cannot execute /bin/</w:t>
      </w:r>
      <w:proofErr w:type="spellStart"/>
      <w:r>
        <w:t>su</w:t>
      </w:r>
      <w:proofErr w:type="spellEnd"/>
      <w:r>
        <w:t>.</w:t>
      </w:r>
    </w:p>
    <w:p w14:paraId="6EE095A7" w14:textId="77777777" w:rsidR="00ED63F1" w:rsidRDefault="00ED63F1" w:rsidP="00E04B89"/>
    <w:p w14:paraId="38DA0E8C" w14:textId="33BC8FF2" w:rsidR="00ED63F1" w:rsidRPr="00E43CDE" w:rsidRDefault="00ED63F1" w:rsidP="00E04B89">
      <w:r>
        <w:t>Rooting has a disastrous effect on security. Therefore, preventing it must not be overlooked, even if it’s not the only way to defeat a device’s security.</w:t>
      </w:r>
    </w:p>
    <w:p w14:paraId="06A326BB" w14:textId="77777777" w:rsidR="00E04B89" w:rsidRDefault="00E04B89" w:rsidP="00E04B89">
      <w:pPr>
        <w:pStyle w:val="Heading2"/>
      </w:pPr>
      <w:bookmarkStart w:id="18" w:name="_Toc242174888"/>
      <w:r w:rsidRPr="00E43CDE">
        <w:t>Self-signed applications installation and permissions</w:t>
      </w:r>
      <w:bookmarkEnd w:id="18"/>
    </w:p>
    <w:p w14:paraId="0303D910" w14:textId="4742988D" w:rsidR="00780EDA" w:rsidRDefault="00780EDA" w:rsidP="00780EDA">
      <w:r>
        <w:t xml:space="preserve">Even in an </w:t>
      </w:r>
      <w:proofErr w:type="spellStart"/>
      <w:r>
        <w:t>unrooted</w:t>
      </w:r>
      <w:proofErr w:type="spellEnd"/>
      <w:r>
        <w:t xml:space="preserve"> state, because of its open nature, Android allows users to install self-signed applications (as opposed to Windows Phone/</w:t>
      </w:r>
      <w:proofErr w:type="spellStart"/>
      <w:r>
        <w:t>iOS</w:t>
      </w:r>
      <w:proofErr w:type="spellEnd"/>
      <w:r>
        <w:t>).</w:t>
      </w:r>
    </w:p>
    <w:p w14:paraId="45AADF3A" w14:textId="7AFD3262" w:rsidR="00780EDA" w:rsidRDefault="00780EDA" w:rsidP="00780EDA">
      <w:r>
        <w:t xml:space="preserve">It uses a permission system, backed by </w:t>
      </w:r>
      <w:proofErr w:type="spellStart"/>
      <w:proofErr w:type="gramStart"/>
      <w:r>
        <w:t>unix</w:t>
      </w:r>
      <w:proofErr w:type="spellEnd"/>
      <w:proofErr w:type="gramEnd"/>
      <w:r>
        <w:t xml:space="preserve"> groups as said earlier, to define what applications can and can not do. Applications ask for permissions, and the user has to allow them before the system installs the application (except if they are installed over ADB (android debug bridge)).</w:t>
      </w:r>
    </w:p>
    <w:p w14:paraId="3E45132B" w14:textId="77777777" w:rsidR="00780EDA" w:rsidRDefault="00780EDA" w:rsidP="00780EDA"/>
    <w:p w14:paraId="5E82CAAB" w14:textId="1E3BA7E0" w:rsidR="00780EDA" w:rsidRDefault="00780EDA" w:rsidP="00780EDA">
      <w:r>
        <w:t>Android permissions have multiple</w:t>
      </w:r>
      <w:r w:rsidR="009B1EB4">
        <w:t xml:space="preserve"> protection levels</w:t>
      </w:r>
      <w:del w:id="19" w:author="Vincent Alimi" w:date="2013-10-07T08:55:00Z">
        <w:r w:rsidR="009B1EB4" w:rsidDel="00081DA5">
          <w:delText xml:space="preserve"> </w:delText>
        </w:r>
      </w:del>
      <w:r w:rsidR="009B1EB4">
        <w:t xml:space="preserve">: normal, dangerous, signature, </w:t>
      </w:r>
      <w:proofErr w:type="spellStart"/>
      <w:r w:rsidR="009B1EB4">
        <w:t>signatureOrSystem</w:t>
      </w:r>
      <w:proofErr w:type="spellEnd"/>
      <w:r w:rsidR="009B1EB4">
        <w:t>.</w:t>
      </w:r>
    </w:p>
    <w:p w14:paraId="751054DC" w14:textId="77777777" w:rsidR="009B1EB4" w:rsidRDefault="009B1EB4" w:rsidP="00780EDA"/>
    <w:p w14:paraId="6DC75345" w14:textId="5DD79AAE" w:rsidR="009B1EB4" w:rsidRDefault="009B1EB4" w:rsidP="00780EDA">
      <w:r>
        <w:t xml:space="preserve">The last two are interesting because it only grants permissions based on the application’s signature (Google Wallet uses this to access the NFC and SE), and the last one also grants the permission if the app is installed in the system partition (read-only on </w:t>
      </w:r>
      <w:proofErr w:type="spellStart"/>
      <w:r>
        <w:t>unrooted</w:t>
      </w:r>
      <w:proofErr w:type="spellEnd"/>
      <w:r>
        <w:t xml:space="preserve"> devices).</w:t>
      </w:r>
    </w:p>
    <w:p w14:paraId="0152B08A" w14:textId="42CDE52E" w:rsidR="00463400" w:rsidRPr="00E43CDE" w:rsidRDefault="009B1EB4" w:rsidP="009B1EB4">
      <w:commentRangeStart w:id="20"/>
      <w:r>
        <w:t xml:space="preserve">An improvement would be to restrict </w:t>
      </w:r>
      <w:proofErr w:type="gramStart"/>
      <w:r>
        <w:t>many permissions</w:t>
      </w:r>
      <w:proofErr w:type="gramEnd"/>
      <w:r>
        <w:t xml:space="preserve"> to </w:t>
      </w:r>
      <w:proofErr w:type="spellStart"/>
      <w:r>
        <w:t>Mobeewave’s</w:t>
      </w:r>
      <w:proofErr w:type="spellEnd"/>
      <w:r>
        <w:t xml:space="preserve"> signature.</w:t>
      </w:r>
      <w:commentRangeEnd w:id="20"/>
      <w:r w:rsidR="00081DA5">
        <w:rPr>
          <w:rStyle w:val="CommentReference"/>
        </w:rPr>
        <w:commentReference w:id="20"/>
      </w:r>
    </w:p>
    <w:p w14:paraId="16546C38" w14:textId="2ECBC016" w:rsidR="009419F0" w:rsidRDefault="00EF315D" w:rsidP="009419F0">
      <w:pPr>
        <w:pStyle w:val="Heading2"/>
      </w:pPr>
      <w:bookmarkStart w:id="21" w:name="_Toc242174889"/>
      <w:r w:rsidRPr="00E43CDE">
        <w:t>Configuration</w:t>
      </w:r>
      <w:r w:rsidR="009419F0" w:rsidRPr="00E43CDE">
        <w:t xml:space="preserve"> locking</w:t>
      </w:r>
      <w:bookmarkEnd w:id="21"/>
    </w:p>
    <w:p w14:paraId="65083BF6" w14:textId="2FA0F1EC" w:rsidR="008337CA" w:rsidRDefault="00F14E29" w:rsidP="008337CA">
      <w:r>
        <w:t xml:space="preserve">Android has a </w:t>
      </w:r>
      <w:r w:rsidR="001417A1">
        <w:t>built-in</w:t>
      </w:r>
      <w:r>
        <w:t xml:space="preserve"> policy enforcement mechanism. It’s called the “Device Administration API” and is currently used by some applications like the Exchange email client.</w:t>
      </w:r>
    </w:p>
    <w:p w14:paraId="4ECED60E" w14:textId="7C01CCAB" w:rsidR="00F14E29" w:rsidRDefault="00F14E29" w:rsidP="008337CA">
      <w:r>
        <w:lastRenderedPageBreak/>
        <w:t>Its scope is limited, but it can force the user to have a passcode (with complexity requirement), force device encryption, and set the idle auto-lock time.</w:t>
      </w:r>
    </w:p>
    <w:p w14:paraId="2F9B831D" w14:textId="215C47F4" w:rsidR="00F14E29" w:rsidRDefault="001417A1" w:rsidP="008337CA">
      <w:r>
        <w:t>The application can also request a device lockdown, data wipe or passcode reset.</w:t>
      </w:r>
    </w:p>
    <w:p w14:paraId="129CB86F" w14:textId="77777777" w:rsidR="001417A1" w:rsidRDefault="001417A1" w:rsidP="008337CA"/>
    <w:p w14:paraId="6C411602" w14:textId="1D0930C0" w:rsidR="001417A1" w:rsidRDefault="001417A1" w:rsidP="008337CA">
      <w:r>
        <w:t xml:space="preserve">The user can disable the policy, but the application will be notified, allowing it to revoke </w:t>
      </w:r>
      <w:r w:rsidR="008A67EB">
        <w:t>access to its data until the user enables the policy again.</w:t>
      </w:r>
    </w:p>
    <w:p w14:paraId="7E4AF796" w14:textId="77777777" w:rsidR="008A67EB" w:rsidRDefault="008A67EB" w:rsidP="008337CA"/>
    <w:p w14:paraId="04A007F3" w14:textId="203A790C" w:rsidR="008A67EB" w:rsidRDefault="00880F90" w:rsidP="008337CA">
      <w:r>
        <w:t xml:space="preserve">This is not enough for an </w:t>
      </w:r>
      <w:proofErr w:type="spellStart"/>
      <w:r>
        <w:t>mPOS</w:t>
      </w:r>
      <w:proofErr w:type="spellEnd"/>
      <w:r>
        <w:t>, where we need the configuration to be locked and modifiable only by administrators.</w:t>
      </w:r>
      <w:r w:rsidR="00F1570C">
        <w:t xml:space="preserve"> For our needs, we can modify the Settings application and add passcode</w:t>
      </w:r>
      <w:r w:rsidR="007B5E76">
        <w:t xml:space="preserve"> verification to it.</w:t>
      </w:r>
    </w:p>
    <w:p w14:paraId="331C43FA" w14:textId="36EA7928" w:rsidR="00F1570C" w:rsidRPr="008337CA" w:rsidRDefault="00F1570C" w:rsidP="008337CA">
      <w:r>
        <w:t>Simply removing it would make device maintenance too hard and inflexible.</w:t>
      </w:r>
    </w:p>
    <w:p w14:paraId="03374FCE" w14:textId="77777777" w:rsidR="00E04B89" w:rsidRPr="00E43CDE" w:rsidRDefault="00E04B89" w:rsidP="00E04B89">
      <w:pPr>
        <w:pStyle w:val="Heading1"/>
      </w:pPr>
      <w:bookmarkStart w:id="22" w:name="_Toc242174890"/>
      <w:r w:rsidRPr="00E43CDE">
        <w:t>State of the art of Android’s security</w:t>
      </w:r>
      <w:bookmarkEnd w:id="22"/>
    </w:p>
    <w:p w14:paraId="160DBAEF" w14:textId="77777777" w:rsidR="00E04B89" w:rsidRPr="00E43CDE" w:rsidRDefault="00E04B89" w:rsidP="00E04B89">
      <w:pPr>
        <w:pStyle w:val="Heading2"/>
      </w:pPr>
      <w:bookmarkStart w:id="23" w:name="_Toc242174891"/>
      <w:r w:rsidRPr="00E43CDE">
        <w:t>How to make Android more closed</w:t>
      </w:r>
      <w:bookmarkEnd w:id="23"/>
    </w:p>
    <w:p w14:paraId="101F4790" w14:textId="77777777" w:rsidR="00AC4BE9" w:rsidRDefault="00AC4BE9" w:rsidP="00E636A6">
      <w:pPr>
        <w:ind w:firstLine="720"/>
        <w:rPr>
          <w:ins w:id="24" w:author="Arnaud BARISAIN MONROSE" w:date="2013-08-09T15:38:00Z"/>
        </w:rPr>
      </w:pPr>
      <w:ins w:id="25" w:author="Arnaud BARISAIN MONROSE" w:date="2013-08-09T15:38:00Z">
        <w:r>
          <w:t xml:space="preserve">In order to secure our </w:t>
        </w:r>
        <w:proofErr w:type="spellStart"/>
        <w:r>
          <w:t>mPOS</w:t>
        </w:r>
        <w:proofErr w:type="spellEnd"/>
        <w:r>
          <w:t xml:space="preserve"> as much as possible, we need to close Android’s open doors. This section includes some details of the implementation of these security measures. A proof of concept </w:t>
        </w:r>
        <w:proofErr w:type="spellStart"/>
        <w:r>
          <w:t>patchset</w:t>
        </w:r>
        <w:proofErr w:type="spellEnd"/>
        <w:r>
          <w:t xml:space="preserve"> is done separately.</w:t>
        </w:r>
      </w:ins>
    </w:p>
    <w:p w14:paraId="1B091317" w14:textId="77777777" w:rsidR="00AC4BE9" w:rsidRPr="00C569B3" w:rsidRDefault="00AC4BE9" w:rsidP="00AC4BE9">
      <w:pPr>
        <w:rPr>
          <w:ins w:id="26" w:author="Arnaud BARISAIN MONROSE" w:date="2013-08-09T15:38:00Z"/>
        </w:rPr>
      </w:pPr>
      <w:ins w:id="27" w:author="Arnaud BARISAIN MONROSE" w:date="2013-08-09T15:38:00Z">
        <w:r>
          <w:t>All of these protections might seem worthless, overkill or easily avoidable, but it’s their combination that matter. The goal is to have redundancy, so that if one security is flawed and defeated, others will limit the scope of the exploit</w:t>
        </w:r>
      </w:ins>
    </w:p>
    <w:p w14:paraId="462E208A" w14:textId="77777777" w:rsidR="00AC4BE9" w:rsidRDefault="00AC4BE9" w:rsidP="00AC4BE9">
      <w:pPr>
        <w:rPr>
          <w:ins w:id="28" w:author="Arnaud BARISAIN MONROSE" w:date="2013-08-09T15:38:00Z"/>
        </w:rPr>
      </w:pPr>
    </w:p>
    <w:p w14:paraId="72A31709" w14:textId="77777777" w:rsidR="00AC4BE9" w:rsidRDefault="00AC4BE9" w:rsidP="00AC4BE9">
      <w:pPr>
        <w:rPr>
          <w:ins w:id="29" w:author="Arnaud BARISAIN MONROSE" w:date="2013-08-09T15:38:00Z"/>
        </w:rPr>
      </w:pPr>
    </w:p>
    <w:p w14:paraId="75B7AA5B" w14:textId="7AE8753D" w:rsidR="00AC4BE9" w:rsidRDefault="00AC4BE9" w:rsidP="00AC4BE9">
      <w:ins w:id="30" w:author="Arnaud BARISAIN MONROSE" w:date="2013-08-09T15:38:00Z">
        <w:r>
          <w:t xml:space="preserve">Rooting must be as hard to achieve as possible. Until the boot process is secure, rooting the device will allow the attacker to disable other security measures. As said before, the ground work for rooting prevention has been done by Google in Android 4.3 with the inclusion of </w:t>
        </w:r>
        <w:proofErr w:type="spellStart"/>
        <w:r>
          <w:t>SELinux</w:t>
        </w:r>
        <w:proofErr w:type="spellEnd"/>
        <w:r>
          <w:t xml:space="preserve"> and </w:t>
        </w:r>
        <w:proofErr w:type="spellStart"/>
        <w:r w:rsidR="00ED109D">
          <w:t>s</w:t>
        </w:r>
        <w:r>
          <w:t>uid</w:t>
        </w:r>
        <w:proofErr w:type="spellEnd"/>
        <w:r>
          <w:t xml:space="preserve"> </w:t>
        </w:r>
      </w:ins>
      <w:r>
        <w:t>binaries execution disabled.</w:t>
      </w:r>
    </w:p>
    <w:p w14:paraId="220F4917" w14:textId="77777777" w:rsidR="00AC4BE9" w:rsidRDefault="00AC4BE9" w:rsidP="00AC4BE9"/>
    <w:p w14:paraId="3F73BDB7" w14:textId="77777777" w:rsidR="00AC4BE9" w:rsidRDefault="00AC4BE9" w:rsidP="00AC4BE9">
      <w:r>
        <w:t>In order to reduce the exploitability of potential security holes, we must make third party code execution impossible.</w:t>
      </w:r>
    </w:p>
    <w:p w14:paraId="5641DE76" w14:textId="77777777" w:rsidR="00AC4BE9" w:rsidRDefault="00AC4BE9" w:rsidP="00AC4BE9">
      <w:r>
        <w:t>There are three ways to install packages on retail Android phones:</w:t>
      </w:r>
    </w:p>
    <w:p w14:paraId="38002B8F" w14:textId="77777777" w:rsidR="00AC4BE9" w:rsidRDefault="00AC4BE9" w:rsidP="00AC4BE9">
      <w:pPr>
        <w:pStyle w:val="ListParagraph"/>
        <w:numPr>
          <w:ilvl w:val="0"/>
          <w:numId w:val="18"/>
        </w:numPr>
      </w:pPr>
      <w:r>
        <w:t>Google Play Store</w:t>
      </w:r>
    </w:p>
    <w:p w14:paraId="7993ECDB" w14:textId="77777777" w:rsidR="00AC4BE9" w:rsidRDefault="00AC4BE9" w:rsidP="00AC4BE9">
      <w:pPr>
        <w:pStyle w:val="ListParagraph"/>
        <w:numPr>
          <w:ilvl w:val="0"/>
          <w:numId w:val="18"/>
        </w:numPr>
      </w:pPr>
      <w:r>
        <w:t>ADB</w:t>
      </w:r>
    </w:p>
    <w:p w14:paraId="3AF27A94" w14:textId="77777777" w:rsidR="00AC4BE9" w:rsidRDefault="00AC4BE9" w:rsidP="00AC4BE9">
      <w:pPr>
        <w:pStyle w:val="ListParagraph"/>
        <w:numPr>
          <w:ilvl w:val="0"/>
          <w:numId w:val="18"/>
        </w:numPr>
      </w:pPr>
      <w:r>
        <w:t>Manual installation on the phone from a downloaded APK</w:t>
      </w:r>
    </w:p>
    <w:p w14:paraId="035564B3" w14:textId="77777777" w:rsidR="00AC4BE9" w:rsidRDefault="00AC4BE9" w:rsidP="00AC4BE9"/>
    <w:p w14:paraId="7E04CDD6" w14:textId="77777777" w:rsidR="00AC4BE9" w:rsidRDefault="00AC4BE9" w:rsidP="00AC4BE9">
      <w:r>
        <w:t xml:space="preserve">Our software will not come with the </w:t>
      </w:r>
      <w:commentRangeStart w:id="31"/>
      <w:r>
        <w:t>Play Store</w:t>
      </w:r>
      <w:commentRangeEnd w:id="31"/>
      <w:r w:rsidR="006D42BE">
        <w:rPr>
          <w:rStyle w:val="CommentReference"/>
        </w:rPr>
        <w:commentReference w:id="31"/>
      </w:r>
      <w:r>
        <w:t>, and ADB disabling will be covered later.</w:t>
      </w:r>
    </w:p>
    <w:p w14:paraId="19598E65" w14:textId="77777777" w:rsidR="00AC4BE9" w:rsidRDefault="00AC4BE9" w:rsidP="00AC4BE9">
      <w:r>
        <w:t>The only thing left to disable is the installation of non-</w:t>
      </w:r>
      <w:proofErr w:type="spellStart"/>
      <w:r>
        <w:t>mobeewave</w:t>
      </w:r>
      <w:proofErr w:type="spellEnd"/>
      <w:r>
        <w:t xml:space="preserve"> signed applications. This can be achieved by either patching the </w:t>
      </w:r>
      <w:proofErr w:type="spellStart"/>
      <w:r>
        <w:t>PackageManager</w:t>
      </w:r>
      <w:proofErr w:type="spellEnd"/>
      <w:r>
        <w:t xml:space="preserve"> so it does not install applications that do not conform to our requirements, or disable the “Allow installation of software from untrusted sources” setting.</w:t>
      </w:r>
    </w:p>
    <w:p w14:paraId="1BB888A4" w14:textId="77777777" w:rsidR="00AC4BE9" w:rsidRDefault="00AC4BE9" w:rsidP="00AC4BE9"/>
    <w:p w14:paraId="115ECE27" w14:textId="2357B9C4" w:rsidR="00AC4BE9" w:rsidRDefault="00AC4BE9" w:rsidP="00AC4BE9">
      <w:r>
        <w:t xml:space="preserve">The </w:t>
      </w:r>
      <w:proofErr w:type="spellStart"/>
      <w:r>
        <w:t>PackageInstallerActivity</w:t>
      </w:r>
      <w:proofErr w:type="spellEnd"/>
      <w:r>
        <w:t xml:space="preserve"> in the </w:t>
      </w:r>
      <w:proofErr w:type="spellStart"/>
      <w:r>
        <w:t>PackageManager</w:t>
      </w:r>
      <w:proofErr w:type="spellEnd"/>
      <w:r>
        <w:t xml:space="preserve"> enforces this setting. While easier to patch and less chances to break the package man</w:t>
      </w:r>
      <w:ins w:id="32" w:author="Vincent Alimi" w:date="2013-10-07T08:59:00Z">
        <w:r w:rsidR="00ED200C">
          <w:t>a</w:t>
        </w:r>
      </w:ins>
      <w:r>
        <w:t>ger, it’s also easier to work around, since ADB will still be able to install applications.</w:t>
      </w:r>
    </w:p>
    <w:p w14:paraId="7D176816" w14:textId="77777777" w:rsidR="00AC4BE9" w:rsidRDefault="00AC4BE9" w:rsidP="00AC4BE9">
      <w:r>
        <w:t>Adding a watchdog, monitoring the /data/app folder and checking for unauthorized applications might be a useful addition.</w:t>
      </w:r>
    </w:p>
    <w:p w14:paraId="0600FD7F" w14:textId="77777777" w:rsidR="00AC4BE9" w:rsidRDefault="00AC4BE9" w:rsidP="00AC4BE9"/>
    <w:p w14:paraId="6F099B05" w14:textId="77777777" w:rsidR="00AC4BE9" w:rsidRDefault="00AC4BE9" w:rsidP="00AC4BE9">
      <w:r>
        <w:lastRenderedPageBreak/>
        <w:t xml:space="preserve">If an application manages to be installed, we can prevent it from doing bad things, like </w:t>
      </w:r>
      <w:proofErr w:type="spellStart"/>
      <w:r>
        <w:t>keylogging</w:t>
      </w:r>
      <w:proofErr w:type="spellEnd"/>
      <w:r>
        <w:t>, by removing it’s ability to obtain the required permissions.</w:t>
      </w:r>
    </w:p>
    <w:p w14:paraId="5E8CFD42" w14:textId="64DBCE5E" w:rsidR="00AC4BE9" w:rsidRDefault="00AC4BE9" w:rsidP="00AC4BE9">
      <w:r>
        <w:t>As said before, Android allows restricting permission access. We can prot</w:t>
      </w:r>
      <w:r w:rsidR="00587A12">
        <w:t>ect dangerous permissions, like</w:t>
      </w:r>
      <w:r>
        <w:t xml:space="preserve"> “SYSTEM_ALERT_WINDOW” (which allows any window to stay on top of another one) by setting their </w:t>
      </w:r>
      <w:proofErr w:type="spellStart"/>
      <w:r>
        <w:t>protectionLevel</w:t>
      </w:r>
      <w:proofErr w:type="spellEnd"/>
      <w:r>
        <w:t xml:space="preserve"> to “</w:t>
      </w:r>
      <w:proofErr w:type="spellStart"/>
      <w:r>
        <w:t>signatureOrSystem</w:t>
      </w:r>
      <w:proofErr w:type="spellEnd"/>
      <w:r>
        <w:t>” in “</w:t>
      </w:r>
      <w:r w:rsidRPr="00C458F4">
        <w:t>frameworks/base/core/res/AndroidManifest.xml</w:t>
      </w:r>
      <w:r>
        <w:t>”.</w:t>
      </w:r>
    </w:p>
    <w:p w14:paraId="61DCC349" w14:textId="77777777" w:rsidR="00AC4BE9" w:rsidRDefault="00AC4BE9" w:rsidP="00AC4BE9"/>
    <w:p w14:paraId="6D3CC074" w14:textId="77777777" w:rsidR="00AC4BE9" w:rsidRDefault="00AC4BE9" w:rsidP="00AC4BE9">
      <w:r>
        <w:t xml:space="preserve">This will disallow applications installed in the /data partition from acquiring the dangerous permissions, until they are signed by </w:t>
      </w:r>
      <w:proofErr w:type="spellStart"/>
      <w:r>
        <w:t>Mobeewave’s</w:t>
      </w:r>
      <w:proofErr w:type="spellEnd"/>
      <w:r>
        <w:t xml:space="preserve"> key. It allows us to protect the OS while keeping the ability to update our own applications, without updating the whole system.</w:t>
      </w:r>
    </w:p>
    <w:p w14:paraId="6C0EBFB3" w14:textId="77777777" w:rsidR="003A59EF" w:rsidRDefault="003A59EF" w:rsidP="00AC4BE9">
      <w:pPr>
        <w:rPr>
          <w:ins w:id="33" w:author="Arnaud BARISAIN MONROSE" w:date="2013-09-30T14:08:00Z"/>
        </w:rPr>
      </w:pPr>
    </w:p>
    <w:p w14:paraId="5A439AD4" w14:textId="77777777" w:rsidR="00AC4BE9" w:rsidRDefault="00AC4BE9" w:rsidP="00AC4BE9">
      <w:r>
        <w:t>Now, we must ensure that ADB is disabled. Since it is by default, and can only be enabled in the settings, it will be protected by the Settings passcode.</w:t>
      </w:r>
    </w:p>
    <w:p w14:paraId="6E97ADA0" w14:textId="77777777" w:rsidR="00AC4BE9" w:rsidRDefault="00AC4BE9" w:rsidP="00AC4BE9">
      <w:r>
        <w:t>Still, if we want to make sure that ADB is not running as root and disabled by default, we need to edit /system/</w:t>
      </w:r>
      <w:proofErr w:type="spellStart"/>
      <w:r>
        <w:t>build.prop</w:t>
      </w:r>
      <w:proofErr w:type="spellEnd"/>
      <w:r>
        <w:t xml:space="preserve"> and ensure that the following values are </w:t>
      </w:r>
      <w:proofErr w:type="gramStart"/>
      <w:r>
        <w:t>set :</w:t>
      </w:r>
      <w:proofErr w:type="gramEnd"/>
    </w:p>
    <w:p w14:paraId="4BECC192" w14:textId="77777777" w:rsidR="00AC4BE9" w:rsidRDefault="00AC4BE9" w:rsidP="00AC4BE9">
      <w:r>
        <w:t>“</w:t>
      </w:r>
      <w:proofErr w:type="spellStart"/>
      <w:proofErr w:type="gramStart"/>
      <w:r>
        <w:t>ro.secure</w:t>
      </w:r>
      <w:proofErr w:type="spellEnd"/>
      <w:proofErr w:type="gramEnd"/>
      <w:r>
        <w:t>=0</w:t>
      </w:r>
    </w:p>
    <w:p w14:paraId="54CACDFD" w14:textId="77777777" w:rsidR="00AC4BE9" w:rsidRDefault="00AC4BE9" w:rsidP="00AC4BE9">
      <w:proofErr w:type="spellStart"/>
      <w:proofErr w:type="gramStart"/>
      <w:r>
        <w:t>ro.kernel.qemu</w:t>
      </w:r>
      <w:proofErr w:type="spellEnd"/>
      <w:proofErr w:type="gramEnd"/>
      <w:r>
        <w:t>=0</w:t>
      </w:r>
    </w:p>
    <w:p w14:paraId="034D357C" w14:textId="77777777" w:rsidR="00AC4BE9" w:rsidRDefault="00AC4BE9" w:rsidP="00AC4BE9">
      <w:proofErr w:type="spellStart"/>
      <w:proofErr w:type="gramStart"/>
      <w:r>
        <w:t>persist.service.adb.enable</w:t>
      </w:r>
      <w:proofErr w:type="spellEnd"/>
      <w:proofErr w:type="gramEnd"/>
      <w:r>
        <w:t>=0”</w:t>
      </w:r>
    </w:p>
    <w:p w14:paraId="44098FF7" w14:textId="77777777" w:rsidR="00AC4BE9" w:rsidRDefault="00AC4BE9" w:rsidP="00AC4BE9"/>
    <w:p w14:paraId="3DE4E03B" w14:textId="50127D91" w:rsidR="00AC4BE9" w:rsidRDefault="00AC4BE9" w:rsidP="00AC4BE9">
      <w:r>
        <w:t>The first setting tells ADB not to run as root. The second one too, because if it is set, Android will consider that it is running in an emulator and will gran</w:t>
      </w:r>
      <w:ins w:id="34" w:author="Sebastien Fontaine" w:date="2013-10-25T15:19:00Z">
        <w:r w:rsidR="006A3BF8">
          <w:t>t</w:t>
        </w:r>
      </w:ins>
      <w:del w:id="35" w:author="Sebastien Fontaine" w:date="2013-10-25T15:19:00Z">
        <w:r w:rsidDel="006A3BF8">
          <w:delText>d</w:delText>
        </w:r>
      </w:del>
      <w:r>
        <w:t xml:space="preserve"> administrative privileges.</w:t>
      </w:r>
    </w:p>
    <w:p w14:paraId="107B1EB0" w14:textId="77777777" w:rsidR="00AC4BE9" w:rsidRDefault="00AC4BE9" w:rsidP="00AC4BE9">
      <w:r>
        <w:t>“</w:t>
      </w:r>
      <w:proofErr w:type="spellStart"/>
      <w:proofErr w:type="gramStart"/>
      <w:r>
        <w:t>ro</w:t>
      </w:r>
      <w:proofErr w:type="spellEnd"/>
      <w:proofErr w:type="gramEnd"/>
      <w:r>
        <w:t>” values are read only, which means that after they’ve been set once they will not be modifiable. Since /system/</w:t>
      </w:r>
      <w:proofErr w:type="spellStart"/>
      <w:r>
        <w:t>build.prop</w:t>
      </w:r>
      <w:proofErr w:type="spellEnd"/>
      <w:r>
        <w:t xml:space="preserve"> is read-only, it cannot be edited unless you gain root access.</w:t>
      </w:r>
    </w:p>
    <w:p w14:paraId="5E5504F3" w14:textId="77777777" w:rsidR="00AC4BE9" w:rsidRDefault="00AC4BE9" w:rsidP="00AC4BE9">
      <w:r>
        <w:t>The last setting simply disables ADB, since we do not want it even in non-privileged mode.</w:t>
      </w:r>
    </w:p>
    <w:p w14:paraId="7EABD543" w14:textId="77777777" w:rsidR="00AC4BE9" w:rsidRDefault="00AC4BE9" w:rsidP="00AC4BE9"/>
    <w:p w14:paraId="21215644" w14:textId="77777777" w:rsidR="00AC4BE9" w:rsidRDefault="00AC4BE9" w:rsidP="00AC4BE9">
      <w:commentRangeStart w:id="36"/>
      <w:r>
        <w:t>We don’t want to totally disallow ADB, since we might need it for debugging. It will already be protected by our security pin code, and in a hidden developer menu, so it can’t be enabled by mistake.</w:t>
      </w:r>
      <w:commentRangeEnd w:id="36"/>
      <w:r w:rsidR="006760DC">
        <w:rPr>
          <w:rStyle w:val="CommentReference"/>
        </w:rPr>
        <w:commentReference w:id="36"/>
      </w:r>
    </w:p>
    <w:p w14:paraId="16F729F9" w14:textId="77777777" w:rsidR="00AC4BE9" w:rsidRDefault="00AC4BE9" w:rsidP="00AC4BE9">
      <w:r>
        <w:t>There is room for one improvement. Since Android 4.2.2, you must authorize a computer on the unlocked device before ADB allows any action. We can modify this message and add an authentication process, only known by Mobeewave.</w:t>
      </w:r>
    </w:p>
    <w:p w14:paraId="231202EF" w14:textId="77777777" w:rsidR="00AC4BE9" w:rsidRDefault="00AC4BE9" w:rsidP="00AC4BE9"/>
    <w:p w14:paraId="6F15B6D7" w14:textId="7E2CBC82" w:rsidR="00114356" w:rsidRDefault="00114356" w:rsidP="00AC4BE9">
      <w:r>
        <w:t xml:space="preserve">Another improvement to the kernel would be to restrict the scope of what </w:t>
      </w:r>
      <w:proofErr w:type="gramStart"/>
      <w:r>
        <w:t>can</w:t>
      </w:r>
      <w:proofErr w:type="gramEnd"/>
      <w:r>
        <w:t xml:space="preserve"> be done, even using root. For example, HTC devices will not persist any changes made to /system. It can still be defeated, but it could be worth looking into similar solutions.</w:t>
      </w:r>
    </w:p>
    <w:p w14:paraId="2F143BEF" w14:textId="77777777" w:rsidR="00114356" w:rsidRDefault="00114356" w:rsidP="00AC4BE9"/>
    <w:p w14:paraId="05075DA0" w14:textId="77777777" w:rsidR="00AC4BE9" w:rsidRDefault="00AC4BE9" w:rsidP="00AC4BE9">
      <w:r>
        <w:t xml:space="preserve">The last step is to secure the </w:t>
      </w:r>
      <w:proofErr w:type="spellStart"/>
      <w:r>
        <w:t>bootloader</w:t>
      </w:r>
      <w:proofErr w:type="spellEnd"/>
      <w:r>
        <w:t xml:space="preserve"> and the recovery.</w:t>
      </w:r>
    </w:p>
    <w:p w14:paraId="069F6B97" w14:textId="77777777" w:rsidR="00AC4BE9" w:rsidRDefault="00AC4BE9" w:rsidP="00AC4BE9">
      <w:r>
        <w:t xml:space="preserve">For the recovery, we just need to use the stock recovery, which only can install signed updates. The </w:t>
      </w:r>
      <w:proofErr w:type="spellStart"/>
      <w:r>
        <w:t>booloader</w:t>
      </w:r>
      <w:proofErr w:type="spellEnd"/>
      <w:r>
        <w:t xml:space="preserve"> locking will be done in collaboration with the device manufacturer.</w:t>
      </w:r>
    </w:p>
    <w:p w14:paraId="27C92DD4" w14:textId="77777777" w:rsidR="00E04B89" w:rsidRPr="00E43CDE" w:rsidRDefault="00E04B89" w:rsidP="00E04B89">
      <w:pPr>
        <w:pStyle w:val="Heading2"/>
      </w:pPr>
      <w:bookmarkStart w:id="37" w:name="_Toc242174892"/>
      <w:r w:rsidRPr="00E43CDE">
        <w:lastRenderedPageBreak/>
        <w:t>Known security holes</w:t>
      </w:r>
      <w:bookmarkEnd w:id="37"/>
    </w:p>
    <w:p w14:paraId="1FBA46B6" w14:textId="77777777" w:rsidR="000B791F" w:rsidRDefault="000B791F" w:rsidP="00E636A6">
      <w:pPr>
        <w:ind w:firstLine="720"/>
      </w:pPr>
      <w:r>
        <w:t>Android, like all complex systems, has known security holes. Since they will be the first tested against our system, it is important to know them in order to test if our system is still vulnerable or not.</w:t>
      </w:r>
    </w:p>
    <w:p w14:paraId="483775E7" w14:textId="77777777" w:rsidR="000B791F" w:rsidRDefault="000B791F" w:rsidP="000B791F">
      <w:r>
        <w:t xml:space="preserve">In the past, they have been multiple exploits (Android 4.0.x log </w:t>
      </w:r>
      <w:proofErr w:type="spellStart"/>
      <w:r>
        <w:t>symlink</w:t>
      </w:r>
      <w:proofErr w:type="spellEnd"/>
      <w:r>
        <w:t xml:space="preserve"> vulnerability, </w:t>
      </w:r>
      <w:proofErr w:type="spellStart"/>
      <w:r>
        <w:t>Gingerbreak</w:t>
      </w:r>
      <w:proofErr w:type="spellEnd"/>
      <w:r>
        <w:t>) that allow rooting, but they will not be described in this document, as their explanation would be too long.</w:t>
      </w:r>
    </w:p>
    <w:p w14:paraId="6BEFF109" w14:textId="77777777" w:rsidR="00E04B89" w:rsidRPr="00E43CDE" w:rsidRDefault="00E04B89" w:rsidP="00E04B89">
      <w:pPr>
        <w:pStyle w:val="Heading1"/>
      </w:pPr>
      <w:bookmarkStart w:id="38" w:name="_Toc242174893"/>
      <w:r w:rsidRPr="00E43CDE">
        <w:t>Application tampering/interception and detection</w:t>
      </w:r>
      <w:bookmarkEnd w:id="38"/>
    </w:p>
    <w:p w14:paraId="62C9B704" w14:textId="6F7EF555" w:rsidR="00D36D53" w:rsidRPr="00E43CDE" w:rsidRDefault="00D36D53" w:rsidP="00D36D53">
      <w:pPr>
        <w:pStyle w:val="Heading2"/>
      </w:pPr>
      <w:bookmarkStart w:id="39" w:name="_Toc242174894"/>
      <w:r w:rsidRPr="00E43CDE">
        <w:t>Software</w:t>
      </w:r>
      <w:bookmarkEnd w:id="39"/>
    </w:p>
    <w:p w14:paraId="6EFEC9FF" w14:textId="77777777" w:rsidR="00E04B89" w:rsidRPr="00E43CDE" w:rsidRDefault="00E04B89" w:rsidP="00D36D53">
      <w:pPr>
        <w:pStyle w:val="Heading3"/>
      </w:pPr>
      <w:bookmarkStart w:id="40" w:name="_Toc242174895"/>
      <w:r w:rsidRPr="00E43CDE">
        <w:t>Input</w:t>
      </w:r>
      <w:bookmarkEnd w:id="40"/>
    </w:p>
    <w:p w14:paraId="329F4891" w14:textId="208947EE" w:rsidR="000B3C80" w:rsidRDefault="000B3C80" w:rsidP="00E636A6">
      <w:r>
        <w:t>Android applications ca</w:t>
      </w:r>
      <w:r w:rsidR="00240789">
        <w:t>n’t intercept touch events easily. Hooking into the event subsystem would require rooting and patching.</w:t>
      </w:r>
    </w:p>
    <w:p w14:paraId="73B095B9" w14:textId="77777777" w:rsidR="00240789" w:rsidRDefault="00240789" w:rsidP="00E636A6"/>
    <w:p w14:paraId="1EEBF941" w14:textId="24AC9F56" w:rsidR="00240789" w:rsidRDefault="00240789" w:rsidP="00E636A6">
      <w:r>
        <w:t>The screen can be partially obscured by another application. An example would be replacing the PIN code input and intercepting it, telling the user that the PIN is wrong and hide the malicious view, allowing the user to finish his purchase, not noticing that his PIN has been stolen.</w:t>
      </w:r>
    </w:p>
    <w:p w14:paraId="0EDED216" w14:textId="77777777" w:rsidR="00240789" w:rsidRDefault="00240789" w:rsidP="00E636A6"/>
    <w:p w14:paraId="586CC222" w14:textId="611441A0" w:rsidR="00240789" w:rsidRPr="00E43CDE" w:rsidRDefault="00240789" w:rsidP="00E636A6">
      <w:r>
        <w:t xml:space="preserve">Overlays can’t forward touch events to the obscured view or even emulate them without rooting, so they will not be able to control the </w:t>
      </w:r>
      <w:proofErr w:type="spellStart"/>
      <w:r>
        <w:t>mPOS</w:t>
      </w:r>
      <w:proofErr w:type="spellEnd"/>
      <w:r w:rsidR="00B46468">
        <w:t xml:space="preserve"> directly.</w:t>
      </w:r>
    </w:p>
    <w:p w14:paraId="4CE3885F" w14:textId="77777777" w:rsidR="00E04B89" w:rsidRDefault="00E04B89" w:rsidP="00D36D53">
      <w:pPr>
        <w:pStyle w:val="Heading3"/>
      </w:pPr>
      <w:bookmarkStart w:id="41" w:name="_Toc242174896"/>
      <w:r w:rsidRPr="00E43CDE">
        <w:t>Backend output (communication)</w:t>
      </w:r>
      <w:bookmarkEnd w:id="41"/>
    </w:p>
    <w:p w14:paraId="014439C5" w14:textId="77777777" w:rsidR="00AA0475" w:rsidRDefault="00AA0475" w:rsidP="00E636A6"/>
    <w:p w14:paraId="3168E6A0" w14:textId="124425FA" w:rsidR="00AA0475" w:rsidRDefault="00AA0475" w:rsidP="00E636A6">
      <w:r>
        <w:t xml:space="preserve">Communications can be easily logged if the attacker controls the </w:t>
      </w:r>
      <w:r w:rsidR="00EF3979">
        <w:t>network on which the device is connected</w:t>
      </w:r>
      <w:r w:rsidR="00320F03">
        <w:t>, so we should trust them the least</w:t>
      </w:r>
      <w:r w:rsidR="00EF3979">
        <w:t>.</w:t>
      </w:r>
    </w:p>
    <w:p w14:paraId="7B821082" w14:textId="05EAC0E9" w:rsidR="00EF3979" w:rsidRDefault="00EF3979" w:rsidP="00E636A6">
      <w:r>
        <w:t xml:space="preserve">The </w:t>
      </w:r>
      <w:proofErr w:type="spellStart"/>
      <w:r>
        <w:t>mPOS</w:t>
      </w:r>
      <w:proofErr w:type="spellEnd"/>
      <w:r>
        <w:t xml:space="preserve"> app only accepts secure connections to the server, and enforces the use of </w:t>
      </w:r>
      <w:proofErr w:type="spellStart"/>
      <w:r>
        <w:t>Mobeewave’s</w:t>
      </w:r>
      <w:proofErr w:type="spellEnd"/>
      <w:r>
        <w:t xml:space="preserve"> certificates. This makes sniffing impossible, even with a man in the middle attack, since it is impossible to sign the data with </w:t>
      </w:r>
      <w:proofErr w:type="spellStart"/>
      <w:r>
        <w:t>Mobeewave’s</w:t>
      </w:r>
      <w:proofErr w:type="spellEnd"/>
      <w:r>
        <w:t xml:space="preserve"> keys.</w:t>
      </w:r>
    </w:p>
    <w:p w14:paraId="22BE500B" w14:textId="7DA893B5" w:rsidR="00EF3979" w:rsidRDefault="00EF3979" w:rsidP="00E636A6">
      <w:r>
        <w:t xml:space="preserve">If the application is tampered, it can accept other certificates, or even log the communications itself. This means that the attacker can log purchase data (cart, amount, name, </w:t>
      </w:r>
      <w:proofErr w:type="spellStart"/>
      <w:proofErr w:type="gramStart"/>
      <w:r>
        <w:t>etc</w:t>
      </w:r>
      <w:proofErr w:type="spellEnd"/>
      <w:r>
        <w:t xml:space="preserve"> …)</w:t>
      </w:r>
      <w:proofErr w:type="gramEnd"/>
      <w:r>
        <w:t>, but that can already be done by the tampered app, so it is not a concern.</w:t>
      </w:r>
    </w:p>
    <w:p w14:paraId="5DD2DE57" w14:textId="77777777" w:rsidR="00EF3979" w:rsidRDefault="00EF3979" w:rsidP="00E636A6"/>
    <w:p w14:paraId="47377A5E" w14:textId="1A3F20A7" w:rsidR="00EF3979" w:rsidRDefault="00EF3979" w:rsidP="00E636A6">
      <w:r>
        <w:t xml:space="preserve">Credit Card information is pre-encrypted by the reader/secure element, and is unreadable by anybody except </w:t>
      </w:r>
      <w:proofErr w:type="spellStart"/>
      <w:r>
        <w:t>Mobeewave’s</w:t>
      </w:r>
      <w:proofErr w:type="spellEnd"/>
      <w:r>
        <w:t xml:space="preserve"> server, making it secure to process and transmit over untrusted software and networks.</w:t>
      </w:r>
    </w:p>
    <w:p w14:paraId="4FF380AC" w14:textId="77777777" w:rsidR="00E04B89" w:rsidRDefault="00E04B89" w:rsidP="00D36D53">
      <w:pPr>
        <w:pStyle w:val="Heading3"/>
      </w:pPr>
      <w:bookmarkStart w:id="42" w:name="_Toc242174897"/>
      <w:r w:rsidRPr="00E43CDE">
        <w:t>Internal logic</w:t>
      </w:r>
      <w:bookmarkEnd w:id="42"/>
    </w:p>
    <w:p w14:paraId="20644265" w14:textId="77777777" w:rsidR="002367B5" w:rsidRDefault="000D1F39" w:rsidP="00E636A6">
      <w:r>
        <w:t xml:space="preserve">Once the device has been modified to run unauthorized code, the </w:t>
      </w:r>
      <w:proofErr w:type="spellStart"/>
      <w:r>
        <w:t>mPOS</w:t>
      </w:r>
      <w:proofErr w:type="spellEnd"/>
      <w:r>
        <w:t xml:space="preserve"> application can be tampered. Android apps, like any other Java application, can easily</w:t>
      </w:r>
      <w:r w:rsidR="003028CD">
        <w:t xml:space="preserve"> be decompiled and repackaged with modified code.</w:t>
      </w:r>
      <w:r w:rsidR="009F3012">
        <w:t xml:space="preserve"> </w:t>
      </w:r>
    </w:p>
    <w:p w14:paraId="4A6270E4" w14:textId="77777777" w:rsidR="002367B5" w:rsidRDefault="002367B5" w:rsidP="00E636A6"/>
    <w:p w14:paraId="740BF587" w14:textId="3FD3E34A" w:rsidR="002367B5" w:rsidRDefault="002367B5" w:rsidP="00E636A6">
      <w:r>
        <w:t xml:space="preserve">Internal logic modification can lead to card data/PIN logging, modification of the displayed transaction amount/cart items, </w:t>
      </w:r>
      <w:proofErr w:type="spellStart"/>
      <w:r>
        <w:t>etc</w:t>
      </w:r>
      <w:proofErr w:type="spellEnd"/>
      <w:r>
        <w:t xml:space="preserve"> …</w:t>
      </w:r>
    </w:p>
    <w:p w14:paraId="3D91C48D" w14:textId="77777777" w:rsidR="002367B5" w:rsidRDefault="002367B5" w:rsidP="00E636A6"/>
    <w:p w14:paraId="38E7D2CD" w14:textId="1FDEBDD8" w:rsidR="00A62806" w:rsidRDefault="002367B5" w:rsidP="00E636A6">
      <w:r>
        <w:lastRenderedPageBreak/>
        <w:t>Since the data has been modified, t</w:t>
      </w:r>
      <w:r w:rsidR="009F3012">
        <w:t xml:space="preserve">he package </w:t>
      </w:r>
      <w:r>
        <w:t>will need to be resigned with another key than ours</w:t>
      </w:r>
      <w:r w:rsidR="009F3012">
        <w:t>, allowing us to detect a tampered application.</w:t>
      </w:r>
    </w:p>
    <w:p w14:paraId="7496B8C2" w14:textId="1C1816C2" w:rsidR="00D36D53" w:rsidRPr="00E43CDE" w:rsidRDefault="009F3012" w:rsidP="00E636A6">
      <w:r>
        <w:t>One problem is that if the system is already compromised enough to accept</w:t>
      </w:r>
      <w:r w:rsidR="002367B5">
        <w:t xml:space="preserve"> the replacement of our app with one with a different signature, any other signature check can also be patched.</w:t>
      </w:r>
    </w:p>
    <w:p w14:paraId="553AE67B" w14:textId="1EC6FB7D" w:rsidR="00D36D53" w:rsidRDefault="00D36D53" w:rsidP="00D36D53">
      <w:pPr>
        <w:pStyle w:val="Heading2"/>
      </w:pPr>
      <w:bookmarkStart w:id="43" w:name="_Toc242174898"/>
      <w:r w:rsidRPr="00E43CDE">
        <w:t>Hardware</w:t>
      </w:r>
      <w:bookmarkEnd w:id="43"/>
    </w:p>
    <w:p w14:paraId="09D20B80" w14:textId="7C8377AC" w:rsidR="00851A3F" w:rsidRDefault="00851A3F" w:rsidP="00E636A6">
      <w:r>
        <w:t xml:space="preserve">All of these modifications are software, which means that if we manage to keep the chain of trust strong, </w:t>
      </w:r>
      <w:r w:rsidR="00860527">
        <w:t>we have a good chance of preventing them from being exploited, or at least making it really hard to.</w:t>
      </w:r>
    </w:p>
    <w:p w14:paraId="722FBFEC" w14:textId="77777777" w:rsidR="000574CB" w:rsidRDefault="000574CB" w:rsidP="00E636A6"/>
    <w:p w14:paraId="2CE2ABF5" w14:textId="74944F82" w:rsidR="000574CB" w:rsidRDefault="000574CB" w:rsidP="00E636A6">
      <w:r>
        <w:t>Hardware modifications, on the other side, can be undetectable and alter what happens in the device</w:t>
      </w:r>
      <w:r w:rsidR="00F45A74">
        <w:t>.</w:t>
      </w:r>
    </w:p>
    <w:p w14:paraId="5AE093D6" w14:textId="55509B7D" w:rsidR="00F45A74" w:rsidRDefault="00F45A74" w:rsidP="00E636A6">
      <w:r>
        <w:t xml:space="preserve">For example, the NFC antenna </w:t>
      </w:r>
      <w:r w:rsidR="00382FBC">
        <w:t xml:space="preserve">and the SE input/output </w:t>
      </w:r>
      <w:r>
        <w:t>could be spied, the RAM frozen then read elsewhere …</w:t>
      </w:r>
    </w:p>
    <w:p w14:paraId="6DD473B1" w14:textId="77777777" w:rsidR="00F45A74" w:rsidRDefault="00F45A74" w:rsidP="00E636A6"/>
    <w:p w14:paraId="0A6736F4" w14:textId="02DE02B9" w:rsidR="00F45A74" w:rsidRDefault="00F45A74" w:rsidP="00E636A6">
      <w:r>
        <w:t>Since hardware tampering is hard to protect against, we need to make it hard to do and easy for us to detect. The phone could, for example, have its motherboard protected by a laye</w:t>
      </w:r>
      <w:r w:rsidR="001A4E62">
        <w:t>r</w:t>
      </w:r>
      <w:r w:rsidR="007D58D1">
        <w:t xml:space="preserve"> of resin</w:t>
      </w:r>
      <w:r w:rsidR="001A4E62">
        <w:t xml:space="preserve"> that prevents </w:t>
      </w:r>
      <w:r w:rsidR="007D58D1">
        <w:t>modifications.</w:t>
      </w:r>
    </w:p>
    <w:p w14:paraId="1911137A" w14:textId="77777777" w:rsidR="00F45A74" w:rsidRDefault="00F45A74" w:rsidP="00E636A6"/>
    <w:p w14:paraId="497DE920" w14:textId="49D451B6" w:rsidR="00DD73BF" w:rsidRPr="00E43CDE" w:rsidRDefault="00F45A74" w:rsidP="00DD73BF">
      <w:r>
        <w:t xml:space="preserve">Detection would be monitoring the </w:t>
      </w:r>
      <w:r w:rsidR="001A4E62">
        <w:t>hardware for abnormal changes (h</w:t>
      </w:r>
      <w:r>
        <w:t xml:space="preserve">igh temperature, </w:t>
      </w:r>
      <w:r w:rsidR="001A4E62">
        <w:t>opened case</w:t>
      </w:r>
      <w:proofErr w:type="gramStart"/>
      <w:r w:rsidR="001A4E62">
        <w:t>, …)</w:t>
      </w:r>
      <w:proofErr w:type="gramEnd"/>
      <w:r w:rsidR="001A4E62">
        <w:t xml:space="preserve"> and react accordingly. For example, some hardware will shut itself off, or </w:t>
      </w:r>
      <w:r w:rsidR="007D58D1">
        <w:t>even destroy itself if attacked.</w:t>
      </w:r>
      <w:r w:rsidR="0081232A">
        <w:t xml:space="preserve"> This can be a solution for us, even if we still can’t</w:t>
      </w:r>
      <w:r w:rsidR="00C97B8D">
        <w:t xml:space="preserve"> be sure that we can detect every hardware change</w:t>
      </w:r>
      <w:r w:rsidR="0081232A">
        <w:t>.</w:t>
      </w:r>
      <w:r w:rsidR="00C235EE">
        <w:t xml:space="preserve"> </w:t>
      </w:r>
    </w:p>
    <w:p w14:paraId="728C6087" w14:textId="0E600166" w:rsidR="0034348D" w:rsidRDefault="0034348D" w:rsidP="00E04B89">
      <w:pPr>
        <w:pStyle w:val="Heading1"/>
        <w:rPr>
          <w:ins w:id="44" w:author="Arnaud BARISAIN MONROSE" w:date="2013-09-30T09:19:00Z"/>
        </w:rPr>
      </w:pPr>
      <w:bookmarkStart w:id="45" w:name="_Toc242174899"/>
      <w:ins w:id="46" w:author="Arnaud BARISAIN MONROSE" w:date="2013-09-30T09:17:00Z">
        <w:r>
          <w:t>Hardware security and trust</w:t>
        </w:r>
      </w:ins>
      <w:bookmarkEnd w:id="45"/>
    </w:p>
    <w:p w14:paraId="60AAD9BC" w14:textId="77777777" w:rsidR="008B6251" w:rsidRDefault="008B6251" w:rsidP="008B6251">
      <w:pPr>
        <w:rPr>
          <w:ins w:id="47" w:author="Arnaud BARISAIN MONROSE" w:date="2013-09-30T09:19:00Z"/>
        </w:rPr>
      </w:pPr>
      <w:ins w:id="48" w:author="Arnaud BARISAIN MONROSE" w:date="2013-09-30T09:19:00Z">
        <w:r>
          <w:t>Since software based security is regularly defeated, especially in complex systems, hardware based solutions have been researched.</w:t>
        </w:r>
      </w:ins>
    </w:p>
    <w:p w14:paraId="156FDE23" w14:textId="77777777" w:rsidR="008B6251" w:rsidRDefault="008B6251" w:rsidP="008B6251">
      <w:pPr>
        <w:rPr>
          <w:ins w:id="49" w:author="Arnaud BARISAIN MONROSE" w:date="2013-09-30T09:19:00Z"/>
        </w:rPr>
      </w:pPr>
    </w:p>
    <w:p w14:paraId="357CB4D7" w14:textId="732922FF" w:rsidR="00631193" w:rsidRDefault="008B6251" w:rsidP="00631193">
      <w:pPr>
        <w:rPr>
          <w:ins w:id="50" w:author="Arnaud BARISAIN MONROSE" w:date="2013-09-30T09:30:00Z"/>
        </w:rPr>
      </w:pPr>
      <w:ins w:id="51" w:author="Arnaud BARISAIN MONROSE" w:date="2013-09-30T09:19:00Z">
        <w:r>
          <w:t xml:space="preserve">The idea is to delegate the handling of sensitive confidential data and its encryption to a tamper-resistant secure chip. </w:t>
        </w:r>
      </w:ins>
      <w:ins w:id="52" w:author="Arnaud BARISAIN MONROSE" w:date="2013-09-30T09:22:00Z">
        <w:r w:rsidR="00631193">
          <w:t>It can accept input directly from the user or other hardware components</w:t>
        </w:r>
      </w:ins>
      <w:ins w:id="53" w:author="Arnaud BARISAIN MONROSE" w:date="2013-09-30T09:26:00Z">
        <w:r w:rsidR="00A663F1">
          <w:t xml:space="preserve"> (like a NFC </w:t>
        </w:r>
      </w:ins>
      <w:ins w:id="54" w:author="Arnaud BARISAIN MONROSE" w:date="2013-09-30T09:33:00Z">
        <w:r w:rsidR="00E05D67">
          <w:t>antenna</w:t>
        </w:r>
      </w:ins>
      <w:ins w:id="55" w:author="Arnaud BARISAIN MONROSE" w:date="2013-09-30T09:26:00Z">
        <w:r w:rsidR="00A663F1">
          <w:t>)</w:t>
        </w:r>
      </w:ins>
      <w:ins w:id="56" w:author="Arnaud BARISAIN MONROSE" w:date="2013-09-30T09:22:00Z">
        <w:r w:rsidR="00631193">
          <w:t xml:space="preserve">, or simply compute data using data sent by the complex system. </w:t>
        </w:r>
      </w:ins>
      <w:ins w:id="57" w:author="Arnaud BARISAIN MONROSE" w:date="2013-09-30T09:26:00Z">
        <w:r w:rsidR="00A663F1">
          <w:t xml:space="preserve">That way, </w:t>
        </w:r>
      </w:ins>
      <w:ins w:id="58" w:author="Arnaud BARISAIN MONROSE" w:date="2013-09-30T09:27:00Z">
        <w:r w:rsidR="00A663F1">
          <w:t xml:space="preserve">if used to do so, </w:t>
        </w:r>
      </w:ins>
      <w:ins w:id="59" w:author="Arnaud BARISAIN MONROSE" w:date="2013-09-30T09:26:00Z">
        <w:r w:rsidR="00A663F1">
          <w:t>it can prevent data from being exposed to the normal OS, ensuring it only leaves the secure chip in an encrypted</w:t>
        </w:r>
      </w:ins>
      <w:ins w:id="60" w:author="Arnaud BARISAIN MONROSE" w:date="2013-09-30T09:21:00Z">
        <w:r w:rsidR="00A663F1">
          <w:t xml:space="preserve"> </w:t>
        </w:r>
      </w:ins>
      <w:ins w:id="61" w:author="Arnaud BARISAIN MONROSE" w:date="2013-09-30T09:28:00Z">
        <w:r w:rsidR="00A663F1">
          <w:t>form.</w:t>
        </w:r>
      </w:ins>
    </w:p>
    <w:p w14:paraId="56027B71" w14:textId="77777777" w:rsidR="00A267A2" w:rsidRDefault="00A267A2" w:rsidP="00631193">
      <w:pPr>
        <w:rPr>
          <w:ins w:id="62" w:author="Arnaud BARISAIN MONROSE" w:date="2013-09-30T09:23:00Z"/>
        </w:rPr>
      </w:pPr>
    </w:p>
    <w:p w14:paraId="7FA99A36" w14:textId="52C8291A" w:rsidR="008B6251" w:rsidRDefault="00A267A2" w:rsidP="00631193">
      <w:pPr>
        <w:rPr>
          <w:ins w:id="63" w:author="Arnaud BARISAIN MONROSE" w:date="2013-09-30T09:29:00Z"/>
        </w:rPr>
      </w:pPr>
      <w:ins w:id="64" w:author="Arnaud BARISAIN MONROSE" w:date="2013-09-30T09:31:00Z">
        <w:r>
          <w:t xml:space="preserve">Since </w:t>
        </w:r>
        <w:r w:rsidR="00B830B1">
          <w:t xml:space="preserve">the chip has a limited function set, </w:t>
        </w:r>
      </w:ins>
      <w:ins w:id="65" w:author="Arnaud BARISAIN MONROSE" w:date="2013-09-30T09:19:00Z">
        <w:r w:rsidR="008B6251">
          <w:t xml:space="preserve">the attack surface </w:t>
        </w:r>
      </w:ins>
      <w:ins w:id="66" w:author="Arnaud BARISAIN MONROSE" w:date="2013-09-30T09:31:00Z">
        <w:r w:rsidR="00B830B1">
          <w:t xml:space="preserve">is greatly reduced </w:t>
        </w:r>
      </w:ins>
      <w:ins w:id="67" w:author="Arnaud BARISAIN MONROSE" w:date="2013-09-30T09:19:00Z">
        <w:r w:rsidR="008B6251">
          <w:t>compared to rich and complex operating systems, like Linux</w:t>
        </w:r>
      </w:ins>
      <w:ins w:id="68" w:author="Arnaud BARISAIN MONROSE" w:date="2013-09-30T09:24:00Z">
        <w:r w:rsidR="00EB23D0">
          <w:t>, and allows us to ensure the safety of our data even if the normal OS has been compromised.</w:t>
        </w:r>
      </w:ins>
    </w:p>
    <w:p w14:paraId="015DE9B6" w14:textId="77777777" w:rsidR="00A267A2" w:rsidRDefault="00A267A2" w:rsidP="00631193">
      <w:pPr>
        <w:rPr>
          <w:ins w:id="69" w:author="Arnaud BARISAIN MONROSE" w:date="2013-09-30T09:29:00Z"/>
        </w:rPr>
      </w:pPr>
    </w:p>
    <w:p w14:paraId="0ADB8B91" w14:textId="70828BFD" w:rsidR="00A267A2" w:rsidRDefault="00B830B1" w:rsidP="00631193">
      <w:pPr>
        <w:rPr>
          <w:ins w:id="70" w:author="Arnaud BARISAIN MONROSE" w:date="2013-09-30T09:32:00Z"/>
        </w:rPr>
      </w:pPr>
      <w:ins w:id="71" w:author="Arnaud BARISAIN MONROSE" w:date="2013-09-30T09:31:00Z">
        <w:r>
          <w:t>T</w:t>
        </w:r>
      </w:ins>
      <w:ins w:id="72" w:author="Arnaud BARISAIN MONROSE" w:date="2013-09-30T09:29:00Z">
        <w:r w:rsidR="00A267A2">
          <w:t xml:space="preserve">he internal logic of the applications running on the chip can be made non upgradable or upgraded only with </w:t>
        </w:r>
      </w:ins>
      <w:ins w:id="73" w:author="Arnaud BARISAIN MONROSE" w:date="2013-09-30T09:30:00Z">
        <w:r w:rsidR="00A267A2">
          <w:t xml:space="preserve">cryptographically </w:t>
        </w:r>
      </w:ins>
      <w:ins w:id="74" w:author="Arnaud BARISAIN MONROSE" w:date="2013-09-30T09:29:00Z">
        <w:r w:rsidR="00A267A2">
          <w:t>signed programs</w:t>
        </w:r>
      </w:ins>
      <w:ins w:id="75" w:author="Arnaud BARISAIN MONROSE" w:date="2013-09-30T09:30:00Z">
        <w:r w:rsidR="00A267A2">
          <w:t xml:space="preserve">, we can trust the </w:t>
        </w:r>
      </w:ins>
      <w:ins w:id="76" w:author="Arnaud BARISAIN MONROSE" w:date="2013-09-30T09:31:00Z">
        <w:r w:rsidR="004051F5">
          <w:t>code running on it much more than anything running in the complex OS.</w:t>
        </w:r>
      </w:ins>
    </w:p>
    <w:p w14:paraId="113DCB04" w14:textId="196C4F33" w:rsidR="00602CFF" w:rsidRDefault="0034348D" w:rsidP="006E1DA6">
      <w:pPr>
        <w:pStyle w:val="Heading2"/>
        <w:rPr>
          <w:ins w:id="77" w:author="Arnaud BARISAIN MONROSE" w:date="2013-09-30T11:46:00Z"/>
        </w:rPr>
      </w:pPr>
      <w:bookmarkStart w:id="78" w:name="_Toc242174900"/>
      <w:ins w:id="79" w:author="Arnaud BARISAIN MONROSE" w:date="2013-09-30T09:18:00Z">
        <w:r>
          <w:lastRenderedPageBreak/>
          <w:t>Secure Elements</w:t>
        </w:r>
      </w:ins>
      <w:bookmarkEnd w:id="78"/>
    </w:p>
    <w:p w14:paraId="7F516781" w14:textId="2F209D42" w:rsidR="002A4F7F" w:rsidRDefault="002A4F7F" w:rsidP="00D833DF">
      <w:pPr>
        <w:rPr>
          <w:ins w:id="80" w:author="Arnaud BARISAIN MONROSE" w:date="2013-09-30T09:34:00Z"/>
        </w:rPr>
      </w:pPr>
      <w:ins w:id="81" w:author="Arnaud BARISAIN MONROSE" w:date="2013-09-30T09:18:00Z">
        <w:r>
          <w:t xml:space="preserve">They come in three </w:t>
        </w:r>
      </w:ins>
      <w:ins w:id="82" w:author="Arnaud BARISAIN MONROSE" w:date="2013-09-30T09:33:00Z">
        <w:r w:rsidR="00F66D1C">
          <w:t>forms:</w:t>
        </w:r>
      </w:ins>
      <w:ins w:id="83" w:author="Arnaud BARISAIN MONROSE" w:date="2013-09-30T09:18:00Z">
        <w:r>
          <w:t xml:space="preserve"> UICC (Universal Integrated Circuit Card), embedded SE and </w:t>
        </w:r>
        <w:proofErr w:type="spellStart"/>
        <w:r>
          <w:t>microSD</w:t>
        </w:r>
        <w:proofErr w:type="spellEnd"/>
        <w:r>
          <w:t>.</w:t>
        </w:r>
      </w:ins>
    </w:p>
    <w:p w14:paraId="1492A37E" w14:textId="77777777" w:rsidR="00CD0E41" w:rsidRDefault="00CD0E41" w:rsidP="00D833DF">
      <w:pPr>
        <w:rPr>
          <w:ins w:id="84" w:author="Arnaud BARISAIN MONROSE" w:date="2013-09-30T09:34:00Z"/>
        </w:rPr>
      </w:pPr>
    </w:p>
    <w:p w14:paraId="5896D3BE" w14:textId="5CE8B343" w:rsidR="00CD0E41" w:rsidRDefault="00CD0E41" w:rsidP="00D833DF">
      <w:pPr>
        <w:rPr>
          <w:ins w:id="85" w:author="Arnaud BARISAIN MONROSE" w:date="2013-09-30T09:34:00Z"/>
        </w:rPr>
      </w:pPr>
      <w:ins w:id="86" w:author="Arnaud BARISAIN MONROSE" w:date="2013-09-30T09:34:00Z">
        <w:r>
          <w:t>A very widespread secure element is the SIM card (which is an UICC).</w:t>
        </w:r>
      </w:ins>
    </w:p>
    <w:p w14:paraId="09DC20F3" w14:textId="2C39F30A" w:rsidR="00CD0E41" w:rsidRDefault="00CD0E41" w:rsidP="00D833DF">
      <w:pPr>
        <w:rPr>
          <w:ins w:id="87" w:author="Arnaud BARISAIN MONROSE" w:date="2013-09-30T11:46:00Z"/>
        </w:rPr>
      </w:pPr>
      <w:ins w:id="88" w:author="Arnaud BARISAIN MONROSE" w:date="2013-09-30T09:35:00Z">
        <w:r>
          <w:t xml:space="preserve">It’s currently used (and has been for years) to authenticate mobile phone users on the GSM/UMTS/LTE networks. </w:t>
        </w:r>
      </w:ins>
      <w:ins w:id="89" w:author="Arnaud BARISAIN MONROSE" w:date="2013-09-30T09:36:00Z">
        <w:r w:rsidR="00D21A56">
          <w:t xml:space="preserve">These chips have a </w:t>
        </w:r>
      </w:ins>
      <w:ins w:id="90" w:author="Arnaud BARISAIN MONROSE" w:date="2013-09-30T09:38:00Z">
        <w:r w:rsidR="00D21A56">
          <w:t>microcontroller with ROM</w:t>
        </w:r>
      </w:ins>
      <w:ins w:id="91" w:author="Arnaud BARISAIN MONROSE" w:date="2013-09-30T09:40:00Z">
        <w:r w:rsidR="00A6460D">
          <w:t xml:space="preserve"> (containing the operating system)</w:t>
        </w:r>
      </w:ins>
      <w:ins w:id="92" w:author="Arnaud BARISAIN MONROSE" w:date="2013-09-30T09:38:00Z">
        <w:r w:rsidR="00D21A56">
          <w:t>, RAM and EEPROM, allowing them to run small upgradable applets.</w:t>
        </w:r>
      </w:ins>
    </w:p>
    <w:p w14:paraId="6B27174A" w14:textId="77777777" w:rsidR="00A95C90" w:rsidRDefault="00A95C90" w:rsidP="00D833DF">
      <w:pPr>
        <w:rPr>
          <w:ins w:id="93" w:author="Arnaud BARISAIN MONROSE" w:date="2013-09-30T11:46:00Z"/>
        </w:rPr>
      </w:pPr>
    </w:p>
    <w:p w14:paraId="2A76C3E1" w14:textId="64D87DCF" w:rsidR="00A95C90" w:rsidRPr="00E43CDE" w:rsidRDefault="00A95C90" w:rsidP="00A95C90">
      <w:pPr>
        <w:rPr>
          <w:ins w:id="94" w:author="Arnaud BARISAIN MONROSE" w:date="2013-09-30T11:46:00Z"/>
        </w:rPr>
      </w:pPr>
      <w:ins w:id="95" w:author="Arnaud BARISAIN MONROSE" w:date="2013-09-30T11:46:00Z">
        <w:r>
          <w:t>The</w:t>
        </w:r>
        <w:r w:rsidRPr="00E43CDE">
          <w:t xml:space="preserve"> inclusion of an Embedded Secure Element (</w:t>
        </w:r>
        <w:proofErr w:type="spellStart"/>
        <w:r w:rsidRPr="00E43CDE">
          <w:t>eSE</w:t>
        </w:r>
        <w:proofErr w:type="spellEnd"/>
        <w:r w:rsidRPr="00E43CDE">
          <w:t xml:space="preserve">) can be used to enhance the security of the application even more by delegating it some responsibilities. We can trust an </w:t>
        </w:r>
        <w:proofErr w:type="spellStart"/>
        <w:proofErr w:type="gramStart"/>
        <w:r w:rsidRPr="00E43CDE">
          <w:t>eSE</w:t>
        </w:r>
        <w:proofErr w:type="spellEnd"/>
        <w:proofErr w:type="gramEnd"/>
        <w:r w:rsidRPr="00E43CDE">
          <w:t xml:space="preserve"> due to its isolation, embedded software and limited feature set.</w:t>
        </w:r>
        <w:r>
          <w:t xml:space="preserve"> Compared to UICCs, it has the advantage of being hard to remove or to swap.</w:t>
        </w:r>
      </w:ins>
    </w:p>
    <w:p w14:paraId="29455B9E" w14:textId="77777777" w:rsidR="00A95C90" w:rsidRDefault="00A95C90" w:rsidP="00A95C90">
      <w:pPr>
        <w:rPr>
          <w:ins w:id="96" w:author="Arnaud BARISAIN MONROSE" w:date="2013-09-30T11:46:00Z"/>
        </w:rPr>
      </w:pPr>
      <w:ins w:id="97" w:author="Arnaud BARISAIN MONROSE" w:date="2013-09-30T11:46:00Z">
        <w:r w:rsidRPr="00E43CDE">
          <w:t xml:space="preserve">This </w:t>
        </w:r>
        <w:proofErr w:type="spellStart"/>
        <w:proofErr w:type="gramStart"/>
        <w:r w:rsidRPr="00E43CDE">
          <w:t>eSE</w:t>
        </w:r>
        <w:proofErr w:type="spellEnd"/>
        <w:proofErr w:type="gramEnd"/>
        <w:r w:rsidRPr="00E43CDE">
          <w:t xml:space="preserve"> solution is already used by Google Wallet and </w:t>
        </w:r>
        <w:commentRangeStart w:id="98"/>
        <w:commentRangeStart w:id="99"/>
        <w:r w:rsidRPr="00E43CDE">
          <w:t xml:space="preserve">ISIS. </w:t>
        </w:r>
      </w:ins>
      <w:commentRangeEnd w:id="98"/>
      <w:r w:rsidR="00ED200C">
        <w:rPr>
          <w:rStyle w:val="CommentReference"/>
        </w:rPr>
        <w:commentReference w:id="98"/>
      </w:r>
      <w:commentRangeEnd w:id="99"/>
      <w:r w:rsidR="00FA23C1">
        <w:rPr>
          <w:rStyle w:val="CommentReference"/>
        </w:rPr>
        <w:commentReference w:id="99"/>
      </w:r>
      <w:ins w:id="100" w:author="Arnaud BARISAIN MONROSE" w:date="2013-09-30T11:46:00Z">
        <w:r w:rsidRPr="00E43CDE">
          <w:t xml:space="preserve">Payment applications are stored in an </w:t>
        </w:r>
        <w:proofErr w:type="spellStart"/>
        <w:proofErr w:type="gramStart"/>
        <w:r w:rsidRPr="00E43CDE">
          <w:t>eSE</w:t>
        </w:r>
        <w:proofErr w:type="spellEnd"/>
        <w:proofErr w:type="gramEnd"/>
        <w:r w:rsidRPr="00E43CDE">
          <w:t xml:space="preserve"> (running </w:t>
        </w:r>
        <w:proofErr w:type="spellStart"/>
        <w:r w:rsidRPr="00E43CDE">
          <w:t>JavaCard</w:t>
        </w:r>
        <w:proofErr w:type="spellEnd"/>
        <w:r w:rsidRPr="00E43CDE">
          <w:t xml:space="preserve"> OS).</w:t>
        </w:r>
      </w:ins>
    </w:p>
    <w:p w14:paraId="55B561D3" w14:textId="77777777" w:rsidR="00A95C90" w:rsidRDefault="00A95C90" w:rsidP="00D833DF">
      <w:pPr>
        <w:rPr>
          <w:ins w:id="101" w:author="Arnaud BARISAIN MONROSE" w:date="2013-09-30T18:54:00Z"/>
        </w:rPr>
      </w:pPr>
    </w:p>
    <w:p w14:paraId="33C47240" w14:textId="64D3B733" w:rsidR="00827974" w:rsidRDefault="00827974" w:rsidP="00D833DF">
      <w:pPr>
        <w:rPr>
          <w:ins w:id="102" w:author="Arnaud BARISAIN MONROSE" w:date="2013-09-30T18:57:00Z"/>
        </w:rPr>
      </w:pPr>
      <w:commentRangeStart w:id="103"/>
      <w:ins w:id="104" w:author="Arnaud BARISAIN MONROSE" w:date="2013-09-30T18:56:00Z">
        <w:r>
          <w:t xml:space="preserve">If a secure element can be used by our </w:t>
        </w:r>
        <w:proofErr w:type="spellStart"/>
        <w:r>
          <w:t>mPOS</w:t>
        </w:r>
        <w:proofErr w:type="spellEnd"/>
        <w:r>
          <w:t>, it would greatly</w:t>
        </w:r>
      </w:ins>
      <w:ins w:id="105" w:author="Arnaud BARISAIN MONROSE" w:date="2013-09-30T18:57:00Z">
        <w:r>
          <w:t xml:space="preserve"> increase </w:t>
        </w:r>
      </w:ins>
      <w:ins w:id="106" w:author="Arnaud BARISAIN MONROSE" w:date="2013-09-30T19:06:00Z">
        <w:r w:rsidR="0059786F">
          <w:t>its</w:t>
        </w:r>
      </w:ins>
      <w:ins w:id="107" w:author="Arnaud BARISAIN MONROSE" w:date="2013-09-30T18:57:00Z">
        <w:r>
          <w:t xml:space="preserve"> security.</w:t>
        </w:r>
      </w:ins>
    </w:p>
    <w:p w14:paraId="76A27CAB" w14:textId="5DD603CC" w:rsidR="00827974" w:rsidRDefault="00827974" w:rsidP="00D833DF">
      <w:pPr>
        <w:rPr>
          <w:ins w:id="108" w:author="Arnaud BARISAIN MONROSE" w:date="2013-09-30T18:58:00Z"/>
        </w:rPr>
      </w:pPr>
      <w:ins w:id="109" w:author="Arnaud BARISAIN MONROSE" w:date="2013-09-30T18:57:00Z">
        <w:r>
          <w:t xml:space="preserve">The ideal case would be to be able to take advantage of a secure </w:t>
        </w:r>
        <w:proofErr w:type="gramStart"/>
        <w:r>
          <w:t>element which</w:t>
        </w:r>
        <w:proofErr w:type="gramEnd"/>
        <w:r>
          <w:t xml:space="preserve"> can communicate with the </w:t>
        </w:r>
      </w:ins>
      <w:ins w:id="110" w:author="Arnaud BARISAIN MONROSE" w:date="2013-09-30T18:58:00Z">
        <w:r>
          <w:t xml:space="preserve">CLF modem directly over </w:t>
        </w:r>
        <w:commentRangeStart w:id="111"/>
        <w:r>
          <w:t>a secure channel</w:t>
        </w:r>
      </w:ins>
      <w:commentRangeEnd w:id="111"/>
      <w:r w:rsidR="00ED200C">
        <w:rPr>
          <w:rStyle w:val="CommentReference"/>
        </w:rPr>
        <w:commentReference w:id="111"/>
      </w:r>
      <w:ins w:id="112" w:author="Arnaud BARISAIN MONROSE" w:date="2013-09-30T18:58:00Z">
        <w:r>
          <w:t>.</w:t>
        </w:r>
      </w:ins>
    </w:p>
    <w:p w14:paraId="2FFED249" w14:textId="7481CBAF" w:rsidR="00827974" w:rsidRDefault="00827974" w:rsidP="00D833DF">
      <w:pPr>
        <w:rPr>
          <w:ins w:id="113" w:author="Arnaud BARISAIN MONROSE" w:date="2013-09-30T19:00:00Z"/>
        </w:rPr>
      </w:pPr>
      <w:ins w:id="114" w:author="Arnaud BARISAIN MONROSE" w:date="2013-09-30T18:59:00Z">
        <w:r>
          <w:t xml:space="preserve">This would allow us to move the complete EMV Level 2 logic to the SE. It would then only send </w:t>
        </w:r>
      </w:ins>
      <w:ins w:id="115" w:author="Arnaud BARISAIN MONROSE" w:date="2013-09-30T19:00:00Z">
        <w:r>
          <w:t xml:space="preserve">part of the credit card data to the application unencrypted (like, for example, the last four digits of the card), </w:t>
        </w:r>
        <w:commentRangeStart w:id="116"/>
        <w:commentRangeStart w:id="117"/>
        <w:r>
          <w:t xml:space="preserve">and then give the full information encrypted, and only readable by </w:t>
        </w:r>
        <w:proofErr w:type="spellStart"/>
        <w:r>
          <w:t>Mobeewave’s</w:t>
        </w:r>
        <w:proofErr w:type="spellEnd"/>
        <w:r>
          <w:t xml:space="preserve"> servers.</w:t>
        </w:r>
      </w:ins>
      <w:commentRangeEnd w:id="116"/>
      <w:r w:rsidR="00ED200C">
        <w:rPr>
          <w:rStyle w:val="CommentReference"/>
        </w:rPr>
        <w:commentReference w:id="116"/>
      </w:r>
      <w:commentRangeEnd w:id="117"/>
      <w:r w:rsidR="00FD258B">
        <w:rPr>
          <w:rStyle w:val="CommentReference"/>
        </w:rPr>
        <w:commentReference w:id="117"/>
      </w:r>
    </w:p>
    <w:p w14:paraId="78D26058" w14:textId="630B8B95" w:rsidR="008B6251" w:rsidRDefault="0092079B" w:rsidP="00D833DF">
      <w:pPr>
        <w:rPr>
          <w:ins w:id="118" w:author="Arnaud BARISAIN MONROSE" w:date="2013-09-30T19:14:00Z"/>
        </w:rPr>
      </w:pPr>
      <w:ins w:id="119" w:author="Arnaud BARISAIN MONROSE" w:date="2013-09-30T19:07:00Z">
        <w:r>
          <w:t xml:space="preserve">This will not fully protect the </w:t>
        </w:r>
        <w:proofErr w:type="spellStart"/>
        <w:r>
          <w:t>mPOS</w:t>
        </w:r>
        <w:proofErr w:type="spellEnd"/>
        <w:r>
          <w:t xml:space="preserve"> app if it’s compromised (especially from PIN entry interception), but no credit</w:t>
        </w:r>
      </w:ins>
      <w:ins w:id="120" w:author="Arnaud BARISAIN MONROSE" w:date="2013-09-30T19:08:00Z">
        <w:r>
          <w:t xml:space="preserve"> card information will be leaked, giving us a minimum amount a security on an untrusted platform.</w:t>
        </w:r>
      </w:ins>
    </w:p>
    <w:commentRangeEnd w:id="103"/>
    <w:p w14:paraId="1496A021" w14:textId="77777777" w:rsidR="00CE1472" w:rsidRDefault="00ED200C" w:rsidP="00D833DF">
      <w:pPr>
        <w:rPr>
          <w:ins w:id="121" w:author="Arnaud BARISAIN MONROSE" w:date="2013-09-30T19:14:00Z"/>
        </w:rPr>
      </w:pPr>
      <w:r>
        <w:rPr>
          <w:rStyle w:val="CommentReference"/>
        </w:rPr>
        <w:commentReference w:id="103"/>
      </w:r>
    </w:p>
    <w:p w14:paraId="7189D802" w14:textId="20D611E2" w:rsidR="00CE1472" w:rsidRDefault="00CE1472" w:rsidP="00D833DF">
      <w:pPr>
        <w:rPr>
          <w:ins w:id="122" w:author="Arnaud BARISAIN MONROSE" w:date="2013-09-30T19:19:00Z"/>
        </w:rPr>
      </w:pPr>
      <w:ins w:id="123" w:author="Arnaud BARISAIN MONROSE" w:date="2013-09-30T19:14:00Z">
        <w:r>
          <w:t xml:space="preserve">By making the secure element required, </w:t>
        </w:r>
      </w:ins>
      <w:ins w:id="124" w:author="Arnaud BARISAIN MONROSE" w:date="2013-09-30T19:16:00Z">
        <w:r>
          <w:t xml:space="preserve">we can </w:t>
        </w:r>
      </w:ins>
      <w:ins w:id="125" w:author="Arnaud BARISAIN MONROSE" w:date="2013-09-30T19:22:00Z">
        <w:r>
          <w:t xml:space="preserve">also </w:t>
        </w:r>
      </w:ins>
      <w:ins w:id="126" w:author="Arnaud BARISAIN MONROSE" w:date="2013-09-30T19:16:00Z">
        <w:r>
          <w:t xml:space="preserve">prevent the </w:t>
        </w:r>
      </w:ins>
      <w:ins w:id="127" w:author="Arnaud BARISAIN MONROSE" w:date="2013-09-30T19:17:00Z">
        <w:r>
          <w:t xml:space="preserve">application from being </w:t>
        </w:r>
      </w:ins>
      <w:ins w:id="128" w:author="Arnaud BARISAIN MONROSE" w:date="2013-09-30T19:22:00Z">
        <w:r w:rsidR="00AA43DF">
          <w:t>used</w:t>
        </w:r>
      </w:ins>
      <w:ins w:id="129" w:author="Arnaud BARISAIN MONROSE" w:date="2013-09-30T19:17:00Z">
        <w:r>
          <w:t xml:space="preserve"> on unauthorized devices or compromised ones </w:t>
        </w:r>
      </w:ins>
      <w:ins w:id="130" w:author="Arnaud BARISAIN MONROSE" w:date="2013-09-30T19:19:00Z">
        <w:r>
          <w:t xml:space="preserve">using techniques similar to the ones Samsung uses for KNOX with the </w:t>
        </w:r>
        <w:proofErr w:type="spellStart"/>
        <w:r>
          <w:t>TrustZone</w:t>
        </w:r>
        <w:proofErr w:type="spellEnd"/>
        <w:r>
          <w:t xml:space="preserve"> (described later in this document).</w:t>
        </w:r>
      </w:ins>
    </w:p>
    <w:p w14:paraId="6098A165" w14:textId="77777777" w:rsidR="00CE1472" w:rsidRPr="00B707F6" w:rsidRDefault="00CE1472" w:rsidP="00D833DF"/>
    <w:p w14:paraId="0BFBDF9E" w14:textId="441011B0" w:rsidR="00A1691B" w:rsidRPr="006640A9" w:rsidRDefault="009C7CE3" w:rsidP="00F826E6">
      <w:pPr>
        <w:pStyle w:val="Heading2"/>
        <w:rPr>
          <w:ins w:id="131" w:author="Arnaud BARISAIN MONROSE" w:date="2013-09-30T11:04:00Z"/>
        </w:rPr>
      </w:pPr>
      <w:bookmarkStart w:id="132" w:name="_Toc242174901"/>
      <w:commentRangeStart w:id="133"/>
      <w:r w:rsidRPr="00E43CDE">
        <w:t>Secure</w:t>
      </w:r>
      <w:ins w:id="134" w:author="Arnaud BARISAIN MONROSE" w:date="2013-09-30T11:27:00Z">
        <w:r w:rsidR="006640A9">
          <w:t xml:space="preserve"> </w:t>
        </w:r>
      </w:ins>
      <w:r w:rsidRPr="00E43CDE">
        <w:t>boot</w:t>
      </w:r>
      <w:ins w:id="135" w:author="Arnaud BARISAIN MONROSE" w:date="2013-09-30T13:35:00Z">
        <w:r w:rsidR="00A04713">
          <w:t xml:space="preserve"> </w:t>
        </w:r>
      </w:ins>
      <w:r w:rsidRPr="00E43CDE">
        <w:t>and chain of trust</w:t>
      </w:r>
      <w:bookmarkEnd w:id="132"/>
    </w:p>
    <w:commentRangeEnd w:id="133"/>
    <w:p w14:paraId="05A40EB5" w14:textId="77777777" w:rsidR="00950753" w:rsidRPr="00E43CDE" w:rsidRDefault="00950753" w:rsidP="00950753">
      <w:pPr>
        <w:rPr>
          <w:ins w:id="136" w:author="Arnaud BARISAIN MONROSE" w:date="2013-09-30T13:24:00Z"/>
        </w:rPr>
      </w:pPr>
      <w:ins w:id="137" w:author="Arnaud BARISAIN MONROSE" w:date="2013-09-30T13:24:00Z">
        <w:r>
          <w:t>A</w:t>
        </w:r>
        <w:r w:rsidRPr="00E43CDE">
          <w:t xml:space="preserve"> solution </w:t>
        </w:r>
        <w:r>
          <w:t xml:space="preserve">to trust the software </w:t>
        </w:r>
        <w:r w:rsidRPr="00E43CDE">
          <w:t>is to introduce the concept of a “Chain Of Trust”</w:t>
        </w:r>
        <w:r>
          <w:t>, which the secure boot process implements</w:t>
        </w:r>
        <w:r w:rsidRPr="00E43CDE">
          <w:t>.</w:t>
        </w:r>
      </w:ins>
    </w:p>
    <w:p w14:paraId="01D4E197" w14:textId="77777777" w:rsidR="00950753" w:rsidRPr="00E43CDE" w:rsidRDefault="00950753" w:rsidP="00950753">
      <w:pPr>
        <w:rPr>
          <w:ins w:id="138" w:author="Arnaud BARISAIN MONROSE" w:date="2013-09-30T13:24:00Z"/>
        </w:rPr>
      </w:pPr>
      <w:ins w:id="139" w:author="Arnaud BARISAIN MONROSE" w:date="2013-09-30T13:24:00Z">
        <w:r w:rsidRPr="00E43CDE">
          <w:t xml:space="preserve">This is what Apple does with </w:t>
        </w:r>
        <w:proofErr w:type="spellStart"/>
        <w:r w:rsidRPr="00E43CDE">
          <w:t>iOS</w:t>
        </w:r>
        <w:proofErr w:type="spellEnd"/>
        <w:r w:rsidRPr="00E43CDE">
          <w:t xml:space="preserve"> and Microsoft with Windows RT. </w:t>
        </w:r>
      </w:ins>
    </w:p>
    <w:p w14:paraId="5EDF1B4C" w14:textId="5C32844A" w:rsidR="00950753" w:rsidRPr="00E43CDE" w:rsidRDefault="00950753" w:rsidP="00950753">
      <w:pPr>
        <w:rPr>
          <w:ins w:id="140" w:author="Arnaud BARISAIN MONROSE" w:date="2013-09-30T13:24:00Z"/>
        </w:rPr>
      </w:pPr>
      <w:ins w:id="141" w:author="Arnaud BARISAIN MONROSE" w:date="2013-09-30T13:24:00Z">
        <w:r w:rsidRPr="00E43CDE">
          <w:t xml:space="preserve">When </w:t>
        </w:r>
        <w:del w:id="142" w:author="Sebastien Fontaine" w:date="2013-10-25T16:19:00Z">
          <w:r w:rsidRPr="00E43CDE" w:rsidDel="00AA0315">
            <w:delText>a</w:delText>
          </w:r>
        </w:del>
      </w:ins>
      <w:ins w:id="143" w:author="Sebastien Fontaine" w:date="2013-10-25T16:19:00Z">
        <w:r w:rsidR="00AA0315" w:rsidRPr="00E43CDE">
          <w:t>an</w:t>
        </w:r>
      </w:ins>
      <w:ins w:id="144" w:author="Arnaud BARISAIN MONROSE" w:date="2013-09-30T13:24:00Z">
        <w:r w:rsidRPr="00E43CDE">
          <w:t xml:space="preserve"> </w:t>
        </w:r>
        <w:proofErr w:type="spellStart"/>
        <w:r w:rsidRPr="00E43CDE">
          <w:t>iOS</w:t>
        </w:r>
        <w:proofErr w:type="spellEnd"/>
        <w:r w:rsidRPr="00E43CDE">
          <w:t xml:space="preserve"> device starts, it executes code stored on a trusted ROM chip. This code, using a cryptographic digital signature check, ensures that the </w:t>
        </w:r>
        <w:proofErr w:type="spellStart"/>
        <w:r w:rsidRPr="00E43CDE">
          <w:t>bootloader</w:t>
        </w:r>
        <w:proofErr w:type="spellEnd"/>
        <w:r w:rsidRPr="00E43CDE">
          <w:t xml:space="preserve"> was not tempered</w:t>
        </w:r>
        <w:r>
          <w:t xml:space="preserve"> with</w:t>
        </w:r>
        <w:r w:rsidRPr="00E43CDE">
          <w:t>. If the signature is valid, the next step is executed. Each step verifies and runs the next one.</w:t>
        </w:r>
      </w:ins>
    </w:p>
    <w:p w14:paraId="30270A5B" w14:textId="77777777" w:rsidR="00950753" w:rsidRPr="00E43CDE" w:rsidRDefault="00950753" w:rsidP="00950753">
      <w:pPr>
        <w:rPr>
          <w:ins w:id="145" w:author="Arnaud BARISAIN MONROSE" w:date="2013-09-30T13:24:00Z"/>
        </w:rPr>
      </w:pPr>
    </w:p>
    <w:p w14:paraId="64C50412" w14:textId="77777777" w:rsidR="00950753" w:rsidRDefault="00950753" w:rsidP="00950753">
      <w:pPr>
        <w:rPr>
          <w:ins w:id="146" w:author="Arnaud BARISAIN MONROSE" w:date="2013-09-30T13:30:00Z"/>
        </w:rPr>
      </w:pPr>
      <w:ins w:id="147" w:author="Arnaud BARISAIN MONROSE" w:date="2013-09-30T13:24:00Z">
        <w:r w:rsidRPr="00E43CDE">
          <w:t xml:space="preserve">Windows RT devices work on a similar principle: UEFI checks if the </w:t>
        </w:r>
        <w:proofErr w:type="spellStart"/>
        <w:r w:rsidRPr="00E43CDE">
          <w:t>bootloader</w:t>
        </w:r>
        <w:proofErr w:type="spellEnd"/>
        <w:r w:rsidRPr="00E43CDE">
          <w:t xml:space="preserve"> integrity can be verified using one of the public keys in its list. If it can, the next steps are the same than on </w:t>
        </w:r>
        <w:proofErr w:type="spellStart"/>
        <w:r w:rsidRPr="00E43CDE">
          <w:t>iOS</w:t>
        </w:r>
        <w:proofErr w:type="spellEnd"/>
        <w:r w:rsidRPr="00E43CDE">
          <w:t>.</w:t>
        </w:r>
      </w:ins>
    </w:p>
    <w:p w14:paraId="45E0EBD9" w14:textId="65F78765" w:rsidR="003D292C" w:rsidRDefault="003D292C" w:rsidP="00950753">
      <w:pPr>
        <w:rPr>
          <w:ins w:id="148" w:author="Arnaud BARISAIN MONROSE" w:date="2013-09-30T13:31:00Z"/>
        </w:rPr>
      </w:pPr>
      <w:ins w:id="149" w:author="Arnaud BARISAIN MONROSE" w:date="2013-09-30T13:30:00Z">
        <w:r>
          <w:t xml:space="preserve">Microsoft does make the </w:t>
        </w:r>
        <w:del w:id="150" w:author="Sebastien Fontaine" w:date="2013-10-25T16:19:00Z">
          <w:r w:rsidDel="00AA0315">
            <w:delText>dinstinction</w:delText>
          </w:r>
        </w:del>
      </w:ins>
      <w:ins w:id="151" w:author="Sebastien Fontaine" w:date="2013-10-25T16:19:00Z">
        <w:r w:rsidR="00AA0315">
          <w:t>distinction</w:t>
        </w:r>
      </w:ins>
      <w:ins w:id="152" w:author="Arnaud BARISAIN MONROSE" w:date="2013-09-30T13:30:00Z">
        <w:r>
          <w:t xml:space="preserve"> between Secure Boot and Trusted Boot. Trusted Boot is anything after the </w:t>
        </w:r>
        <w:proofErr w:type="spellStart"/>
        <w:r>
          <w:t>bootloader</w:t>
        </w:r>
        <w:proofErr w:type="spellEnd"/>
        <w:r>
          <w:t xml:space="preserve"> has been loaded</w:t>
        </w:r>
      </w:ins>
      <w:ins w:id="153" w:author="Arnaud BARISAIN MONROSE" w:date="2013-09-30T13:32:00Z">
        <w:r w:rsidR="00AF1EB2">
          <w:t xml:space="preserve"> (kernel, drivers</w:t>
        </w:r>
        <w:del w:id="154" w:author="Sebastien Fontaine" w:date="2013-10-25T16:20:00Z">
          <w:r w:rsidR="00AF1EB2" w:rsidDel="00092C97">
            <w:delText>a</w:delText>
          </w:r>
        </w:del>
        <w:r w:rsidR="00AF1EB2">
          <w:t xml:space="preserve"> </w:t>
        </w:r>
        <w:r w:rsidR="00AF1EB2">
          <w:lastRenderedPageBreak/>
          <w:t>and system file checks)</w:t>
        </w:r>
      </w:ins>
      <w:ins w:id="155" w:author="Arnaud BARISAIN MONROSE" w:date="2013-09-30T13:31:00Z">
        <w:r w:rsidR="00AF1EB2">
          <w:t xml:space="preserve">, and Secure Boot is when the UEFI checks if the </w:t>
        </w:r>
        <w:proofErr w:type="spellStart"/>
        <w:r w:rsidR="00AF1EB2">
          <w:t>bootloader</w:t>
        </w:r>
        <w:proofErr w:type="spellEnd"/>
        <w:r w:rsidR="00AF1EB2">
          <w:t xml:space="preserve"> is trusted.</w:t>
        </w:r>
      </w:ins>
    </w:p>
    <w:p w14:paraId="46072254" w14:textId="2352D30F" w:rsidR="00AF1EB2" w:rsidRPr="00E43CDE" w:rsidRDefault="00AF1EB2" w:rsidP="00950753">
      <w:pPr>
        <w:rPr>
          <w:ins w:id="156" w:author="Arnaud BARISAIN MONROSE" w:date="2013-09-30T13:24:00Z"/>
        </w:rPr>
      </w:pPr>
      <w:ins w:id="157" w:author="Arnaud BARISAIN MONROSE" w:date="2013-09-30T13:31:00Z">
        <w:r>
          <w:t>Secure Boot requires a TPM, while Trusted Boot doesn’t. Obviously, the security is weakened</w:t>
        </w:r>
      </w:ins>
      <w:ins w:id="158" w:author="Arnaud BARISAIN MONROSE" w:date="2013-09-30T13:32:00Z">
        <w:r>
          <w:t xml:space="preserve"> when Secure Boot is not used, since a patched </w:t>
        </w:r>
        <w:proofErr w:type="spellStart"/>
        <w:r>
          <w:t>bootloader</w:t>
        </w:r>
        <w:proofErr w:type="spellEnd"/>
        <w:r>
          <w:t xml:space="preserve"> will not guarantee the integrity of the trusted boot security.</w:t>
        </w:r>
      </w:ins>
    </w:p>
    <w:p w14:paraId="753A1D86" w14:textId="77777777" w:rsidR="00950753" w:rsidRPr="00E43CDE" w:rsidRDefault="00950753" w:rsidP="00950753">
      <w:pPr>
        <w:rPr>
          <w:ins w:id="159" w:author="Arnaud BARISAIN MONROSE" w:date="2013-09-30T13:24:00Z"/>
        </w:rPr>
      </w:pPr>
    </w:p>
    <w:p w14:paraId="518B889A" w14:textId="77777777" w:rsidR="00950753" w:rsidRPr="00E43CDE" w:rsidRDefault="00950753" w:rsidP="00950753">
      <w:pPr>
        <w:rPr>
          <w:ins w:id="160" w:author="Arnaud BARISAIN MONROSE" w:date="2013-09-30T13:24:00Z"/>
        </w:rPr>
      </w:pPr>
      <w:ins w:id="161" w:author="Arnaud BARISAIN MONROSE" w:date="2013-09-30T13:24:00Z">
        <w:r w:rsidRPr="00E43CDE">
          <w:t xml:space="preserve">One problem with this solution is that it is well known that a chain is only as strong as its weakest link is. Breaking that chain in </w:t>
        </w:r>
        <w:proofErr w:type="spellStart"/>
        <w:r w:rsidRPr="00E43CDE">
          <w:t>iOS</w:t>
        </w:r>
        <w:proofErr w:type="spellEnd"/>
        <w:r w:rsidRPr="00E43CDE">
          <w:t xml:space="preserve"> is called “</w:t>
        </w:r>
        <w:proofErr w:type="spellStart"/>
        <w:r w:rsidRPr="00E43CDE">
          <w:t>Jailbreaking</w:t>
        </w:r>
        <w:proofErr w:type="spellEnd"/>
        <w:r w:rsidRPr="00E43CDE">
          <w:t>”. It shows that such a system has already been defeated in the past.</w:t>
        </w:r>
      </w:ins>
    </w:p>
    <w:p w14:paraId="71045D93" w14:textId="77777777" w:rsidR="00950753" w:rsidRPr="00E43CDE" w:rsidRDefault="00950753" w:rsidP="00950753">
      <w:pPr>
        <w:rPr>
          <w:ins w:id="162" w:author="Arnaud BARISAIN MONROSE" w:date="2013-09-30T13:24:00Z"/>
        </w:rPr>
      </w:pPr>
      <w:ins w:id="163" w:author="Arnaud BARISAIN MONROSE" w:date="2013-09-30T13:24:00Z">
        <w:r w:rsidRPr="00E43CDE">
          <w:t>ROM exploits have been found. Since it is the first step in the chain of trust (and not writable) and implicitly trusted, devices affected by this exploit are not patchable with a software update.</w:t>
        </w:r>
      </w:ins>
    </w:p>
    <w:p w14:paraId="7B91061A" w14:textId="0DE6E95C" w:rsidR="00950753" w:rsidRDefault="00F063E2" w:rsidP="00D833DF">
      <w:pPr>
        <w:pStyle w:val="Heading2"/>
        <w:rPr>
          <w:ins w:id="164" w:author="Arnaud BARISAIN MONROSE" w:date="2013-09-30T13:35:00Z"/>
        </w:rPr>
      </w:pPr>
      <w:bookmarkStart w:id="165" w:name="_Toc242174902"/>
      <w:ins w:id="166" w:author="Arnaud BARISAIN MONROSE" w:date="2013-09-30T13:35:00Z">
        <w:r w:rsidRPr="00E43CDE">
          <w:t>TPM</w:t>
        </w:r>
        <w:bookmarkEnd w:id="165"/>
      </w:ins>
    </w:p>
    <w:p w14:paraId="6E931FDF" w14:textId="5110FF7D" w:rsidR="00F063E2" w:rsidRDefault="00F063E2" w:rsidP="000A01CB">
      <w:pPr>
        <w:rPr>
          <w:ins w:id="167" w:author="Arnaud BARISAIN MONROSE" w:date="2013-09-30T13:35:00Z"/>
        </w:rPr>
      </w:pPr>
      <w:ins w:id="168" w:author="Arnaud BARISAIN MONROSE" w:date="2013-09-30T13:35:00Z">
        <w:r>
          <w:t>A TPM is a small chip placed on the motherboard with very specific tasks.</w:t>
        </w:r>
      </w:ins>
    </w:p>
    <w:p w14:paraId="6E8DCD7C" w14:textId="37221589" w:rsidR="00F063E2" w:rsidRDefault="00F063E2" w:rsidP="000A01CB">
      <w:pPr>
        <w:rPr>
          <w:ins w:id="169" w:author="Arnaud BARISAIN MONROSE" w:date="2013-09-30T13:35:00Z"/>
        </w:rPr>
      </w:pPr>
      <w:ins w:id="170" w:author="Arnaud BARISAIN MONROSE" w:date="2013-09-30T13:35:00Z">
        <w:r>
          <w:t>It can store secure data (typically certificates and keys), provide crypt</w:t>
        </w:r>
      </w:ins>
      <w:ins w:id="171" w:author="Vincent Alimi" w:date="2013-10-07T09:07:00Z">
        <w:r w:rsidR="00ED200C">
          <w:t>og</w:t>
        </w:r>
      </w:ins>
      <w:ins w:id="172" w:author="Arnaud BARISAIN MONROSE" w:date="2013-09-30T13:35:00Z">
        <w:del w:id="173" w:author="Vincent Alimi" w:date="2013-10-07T09:07:00Z">
          <w:r w:rsidDel="00ED200C">
            <w:delText>oh</w:delText>
          </w:r>
        </w:del>
        <w:r>
          <w:t>raphic functions to the system and do a system health check.</w:t>
        </w:r>
      </w:ins>
    </w:p>
    <w:p w14:paraId="1426388D" w14:textId="0C08CCB9" w:rsidR="00F063E2" w:rsidRDefault="00F063E2" w:rsidP="000A01CB">
      <w:pPr>
        <w:rPr>
          <w:ins w:id="174" w:author="Arnaud BARISAIN MONROSE" w:date="2013-09-30T13:39:00Z"/>
        </w:rPr>
      </w:pPr>
      <w:ins w:id="175" w:author="Arnaud BARISAIN MONROSE" w:date="2013-09-30T13:36:00Z">
        <w:r>
          <w:t xml:space="preserve">It is used by Microsoft’s </w:t>
        </w:r>
        <w:proofErr w:type="spellStart"/>
        <w:r>
          <w:t>BitLocker</w:t>
        </w:r>
        <w:proofErr w:type="spellEnd"/>
        <w:r>
          <w:t xml:space="preserve"> for full drive encryption</w:t>
        </w:r>
      </w:ins>
      <w:ins w:id="176" w:author="Arnaud BARISAIN MONROSE" w:date="2013-09-30T13:37:00Z">
        <w:r w:rsidR="00C070EE">
          <w:t xml:space="preserve"> (where the TPM holds the drive key and will only release it when the system has been verified)</w:t>
        </w:r>
      </w:ins>
      <w:ins w:id="177" w:author="Arnaud BARISAIN MONROSE" w:date="2013-09-30T13:36:00Z">
        <w:r>
          <w:t>, or by Windows RT tablets for Secure Boot</w:t>
        </w:r>
      </w:ins>
      <w:ins w:id="178" w:author="Arnaud BARISAIN MONROSE" w:date="2013-09-30T13:38:00Z">
        <w:r w:rsidR="00C070EE">
          <w:t xml:space="preserve"> (where it holds the root certificate used to check the authenticity of the boot loader)</w:t>
        </w:r>
      </w:ins>
      <w:ins w:id="179" w:author="Arnaud BARISAIN MONROSE" w:date="2013-09-30T13:36:00Z">
        <w:r>
          <w:t>.</w:t>
        </w:r>
      </w:ins>
    </w:p>
    <w:p w14:paraId="2284CD57" w14:textId="77777777" w:rsidR="00984E8C" w:rsidRDefault="00984E8C" w:rsidP="000A01CB">
      <w:pPr>
        <w:rPr>
          <w:ins w:id="180" w:author="Arnaud BARISAIN MONROSE" w:date="2013-09-30T13:39:00Z"/>
        </w:rPr>
      </w:pPr>
    </w:p>
    <w:p w14:paraId="5BC64A3C" w14:textId="18DA8CC4" w:rsidR="00984E8C" w:rsidRPr="00F063E2" w:rsidRDefault="00984E8C" w:rsidP="000A01CB">
      <w:pPr>
        <w:rPr>
          <w:ins w:id="181" w:author="Arnaud BARISAIN MONROSE" w:date="2013-09-30T13:24:00Z"/>
        </w:rPr>
      </w:pPr>
      <w:ins w:id="182" w:author="Arnaud BARISAIN MONROSE" w:date="2013-09-30T13:39:00Z">
        <w:r>
          <w:t>The TPM can also be used to compute a hash of the system configuration and sign it. A remote server can then check if the system</w:t>
        </w:r>
        <w:r w:rsidR="00E810E4">
          <w:t xml:space="preserve"> is healthy without trusting it to do the health check, which can be easily patched by rootkits.</w:t>
        </w:r>
      </w:ins>
    </w:p>
    <w:p w14:paraId="0056C908" w14:textId="270867CE" w:rsidR="001408E7" w:rsidRDefault="00636B35" w:rsidP="00D833DF">
      <w:pPr>
        <w:pStyle w:val="Heading2"/>
        <w:rPr>
          <w:ins w:id="183" w:author="Arnaud BARISAIN MONROSE" w:date="2013-09-26T16:40:00Z"/>
        </w:rPr>
      </w:pPr>
      <w:bookmarkStart w:id="184" w:name="_Toc242174903"/>
      <w:r w:rsidRPr="00E43CDE">
        <w:rPr>
          <w:rStyle w:val="CommentReference"/>
          <w:rFonts w:asciiTheme="minorHAnsi" w:eastAsiaTheme="minorEastAsia" w:hAnsiTheme="minorHAnsi" w:cstheme="minorBidi"/>
          <w:b w:val="0"/>
          <w:bCs w:val="0"/>
          <w:color w:val="auto"/>
        </w:rPr>
        <w:commentReference w:id="133"/>
      </w:r>
      <w:r w:rsidR="001408E7" w:rsidRPr="00E43CDE">
        <w:t>Trusted Execution Environment</w:t>
      </w:r>
      <w:bookmarkEnd w:id="184"/>
    </w:p>
    <w:p w14:paraId="3D6826BB" w14:textId="7BC614DE" w:rsidR="00575D8A" w:rsidRDefault="00575D8A" w:rsidP="00905A99">
      <w:pPr>
        <w:rPr>
          <w:ins w:id="185" w:author="Arnaud BARISAIN MONROSE" w:date="2013-09-26T18:40:00Z"/>
        </w:rPr>
      </w:pPr>
      <w:ins w:id="186" w:author="Arnaud BARISAIN MONROSE" w:date="2013-09-26T16:45:00Z">
        <w:r>
          <w:t xml:space="preserve">A TEE (Trusted Execution Environment) is a secure area of the device. It introduces the notion of a </w:t>
        </w:r>
      </w:ins>
      <w:ins w:id="187" w:author="Arnaud BARISAIN MONROSE" w:date="2013-09-26T16:46:00Z">
        <w:r>
          <w:t>“Secure World”</w:t>
        </w:r>
      </w:ins>
      <w:ins w:id="188" w:author="Arnaud BARISAIN MONROSE" w:date="2013-09-26T16:50:00Z">
        <w:r w:rsidR="0070305F">
          <w:t xml:space="preserve"> and </w:t>
        </w:r>
      </w:ins>
      <w:ins w:id="189" w:author="Arnaud BARISAIN MONROSE" w:date="2013-09-26T16:51:00Z">
        <w:r w:rsidR="0070305F">
          <w:t>“Normal World”.</w:t>
        </w:r>
      </w:ins>
    </w:p>
    <w:p w14:paraId="7F6D593C" w14:textId="4D35D07D" w:rsidR="00886701" w:rsidRDefault="00886701" w:rsidP="00905A99">
      <w:pPr>
        <w:rPr>
          <w:ins w:id="190" w:author="Arnaud BARISAIN MONROSE" w:date="2013-09-26T18:21:00Z"/>
        </w:rPr>
      </w:pPr>
      <w:commentRangeStart w:id="191"/>
      <w:ins w:id="192" w:author="Arnaud BARISAIN MONROSE" w:date="2013-09-26T18:20:00Z">
        <w:r>
          <w:t xml:space="preserve">ARM’s </w:t>
        </w:r>
        <w:proofErr w:type="spellStart"/>
        <w:r>
          <w:t>TrustZone</w:t>
        </w:r>
        <w:proofErr w:type="spellEnd"/>
        <w:r>
          <w:t xml:space="preserve"> is a TEE implementation. </w:t>
        </w:r>
      </w:ins>
      <w:commentRangeEnd w:id="191"/>
      <w:r w:rsidR="00ED200C">
        <w:rPr>
          <w:rStyle w:val="CommentReference"/>
        </w:rPr>
        <w:commentReference w:id="191"/>
      </w:r>
      <w:ins w:id="193" w:author="Arnaud BARISAIN MONROSE" w:date="2013-09-26T18:20:00Z">
        <w:r>
          <w:t xml:space="preserve">Since </w:t>
        </w:r>
        <w:proofErr w:type="spellStart"/>
        <w:r>
          <w:t>mPOS</w:t>
        </w:r>
        <w:proofErr w:type="spellEnd"/>
        <w:r>
          <w:t xml:space="preserve"> devices are likely to run on ARM devices and since </w:t>
        </w:r>
        <w:commentRangeStart w:id="194"/>
        <w:r>
          <w:t xml:space="preserve">ARM has donated </w:t>
        </w:r>
      </w:ins>
      <w:ins w:id="195" w:author="Arnaud BARISAIN MONROSE" w:date="2013-09-26T18:21:00Z">
        <w:r>
          <w:t xml:space="preserve">its </w:t>
        </w:r>
        <w:proofErr w:type="spellStart"/>
        <w:r>
          <w:t>TrustZone</w:t>
        </w:r>
        <w:proofErr w:type="spellEnd"/>
        <w:r>
          <w:t xml:space="preserve"> API </w:t>
        </w:r>
      </w:ins>
      <w:commentRangeEnd w:id="194"/>
      <w:r w:rsidR="0053698A">
        <w:rPr>
          <w:rStyle w:val="CommentReference"/>
        </w:rPr>
        <w:commentReference w:id="194"/>
      </w:r>
      <w:ins w:id="196" w:author="Arnaud BARISAIN MONROSE" w:date="2013-09-26T18:21:00Z">
        <w:r>
          <w:t xml:space="preserve">to </w:t>
        </w:r>
        <w:proofErr w:type="spellStart"/>
        <w:r>
          <w:t>GlobalPlatform</w:t>
        </w:r>
        <w:proofErr w:type="spellEnd"/>
        <w:r>
          <w:t xml:space="preserve"> (leading to the TEE Client API), we are going to talk specifically about it.</w:t>
        </w:r>
      </w:ins>
    </w:p>
    <w:p w14:paraId="17615276" w14:textId="77777777" w:rsidR="00886701" w:rsidRDefault="00886701" w:rsidP="00905A99">
      <w:pPr>
        <w:rPr>
          <w:ins w:id="197" w:author="Arnaud BARISAIN MONROSE" w:date="2013-09-26T16:51:00Z"/>
        </w:rPr>
      </w:pPr>
    </w:p>
    <w:p w14:paraId="5E1C3910" w14:textId="1D27BA17" w:rsidR="0070305F" w:rsidRDefault="0070305F" w:rsidP="00905A99">
      <w:pPr>
        <w:rPr>
          <w:ins w:id="198" w:author="Arnaud BARISAIN MONROSE" w:date="2013-09-26T18:16:00Z"/>
        </w:rPr>
      </w:pPr>
      <w:proofErr w:type="gramStart"/>
      <w:ins w:id="199" w:author="Arnaud BARISAIN MONROSE" w:date="2013-09-26T16:51:00Z">
        <w:r>
          <w:t xml:space="preserve">The device’s resources </w:t>
        </w:r>
      </w:ins>
      <w:ins w:id="200" w:author="Arnaud BARISAIN MONROSE" w:date="2013-09-26T16:56:00Z">
        <w:r>
          <w:t xml:space="preserve">(such as the CPU and the RAM) </w:t>
        </w:r>
      </w:ins>
      <w:ins w:id="201" w:author="Arnaud BARISAIN MONROSE" w:date="2013-09-26T16:51:00Z">
        <w:r>
          <w:t xml:space="preserve">are </w:t>
        </w:r>
      </w:ins>
      <w:ins w:id="202" w:author="Arnaud BARISAIN MONROSE" w:date="2013-09-26T17:57:00Z">
        <w:r w:rsidR="00DC46CB">
          <w:t xml:space="preserve">basically </w:t>
        </w:r>
      </w:ins>
      <w:ins w:id="203" w:author="Arnaud BARISAIN MONROSE" w:date="2013-09-26T16:51:00Z">
        <w:r>
          <w:t xml:space="preserve">partitioned into two parts (secure and normal) </w:t>
        </w:r>
      </w:ins>
      <w:ins w:id="204" w:author="Arnaud BARISAIN MONROSE" w:date="2013-09-26T16:56:00Z">
        <w:r>
          <w:t xml:space="preserve">by the </w:t>
        </w:r>
        <w:proofErr w:type="spellStart"/>
        <w:r>
          <w:t>TrustZone</w:t>
        </w:r>
        <w:proofErr w:type="spellEnd"/>
        <w:r w:rsidR="00280EA9">
          <w:t xml:space="preserve">, acting like they </w:t>
        </w:r>
      </w:ins>
      <w:ins w:id="205" w:author="Arnaud BARISAIN MONROSE" w:date="2013-09-26T17:10:00Z">
        <w:r w:rsidR="00280EA9">
          <w:t>are two separate chips</w:t>
        </w:r>
        <w:proofErr w:type="gramEnd"/>
        <w:r w:rsidR="00280EA9">
          <w:t>. They can communicate via a secure bus and APIs.</w:t>
        </w:r>
      </w:ins>
    </w:p>
    <w:p w14:paraId="05A75AE5" w14:textId="0C8EAF0F" w:rsidR="00CB414A" w:rsidRDefault="00D47AB3" w:rsidP="00905A99">
      <w:pPr>
        <w:rPr>
          <w:ins w:id="206" w:author="Arnaud BARISAIN MONROSE" w:date="2013-09-30T09:14:00Z"/>
        </w:rPr>
      </w:pPr>
      <w:ins w:id="207" w:author="Arnaud BARISAIN MONROSE" w:date="2013-09-26T18:16:00Z">
        <w:r>
          <w:t xml:space="preserve">The goal of the </w:t>
        </w:r>
        <w:proofErr w:type="spellStart"/>
        <w:r>
          <w:t>TrustZone</w:t>
        </w:r>
        <w:proofErr w:type="spellEnd"/>
        <w:r>
          <w:t xml:space="preserve"> is to have as little as possible running in its limited OS so that the attack vector is reduced.</w:t>
        </w:r>
      </w:ins>
      <w:ins w:id="208" w:author="Arnaud BARISAIN MONROSE" w:date="2013-09-26T18:20:00Z">
        <w:r w:rsidR="00886701">
          <w:t xml:space="preserve"> It exposes functions to the normal world, for which it guarantees</w:t>
        </w:r>
      </w:ins>
      <w:ins w:id="209" w:author="Arnaud BARISAIN MONROSE" w:date="2013-09-26T18:26:00Z">
        <w:r w:rsidR="006D78F5">
          <w:t xml:space="preserve"> security</w:t>
        </w:r>
      </w:ins>
      <w:ins w:id="210" w:author="Arnaud BARISAIN MONROSE" w:date="2013-09-26T18:20:00Z">
        <w:r w:rsidR="006D78F5">
          <w:t xml:space="preserve">. </w:t>
        </w:r>
      </w:ins>
      <w:ins w:id="211" w:author="Arnaud BARISAIN MONROSE" w:date="2013-09-30T09:14:00Z">
        <w:r w:rsidR="00226220">
          <w:t>It is similar to a secure element in t</w:t>
        </w:r>
        <w:bookmarkStart w:id="212" w:name="_GoBack"/>
        <w:bookmarkEnd w:id="212"/>
        <w:r w:rsidR="00226220">
          <w:t xml:space="preserve">hat way, but it </w:t>
        </w:r>
        <w:commentRangeStart w:id="213"/>
        <w:r w:rsidR="00226220">
          <w:t>does not require additional hardware costs</w:t>
        </w:r>
      </w:ins>
      <w:ins w:id="214" w:author="Arnaud BARISAIN MONROSE" w:date="2013-09-30T09:15:00Z">
        <w:r w:rsidR="009569A6">
          <w:t>.</w:t>
        </w:r>
      </w:ins>
      <w:commentRangeEnd w:id="213"/>
      <w:r w:rsidR="00C631F4">
        <w:rPr>
          <w:rStyle w:val="CommentReference"/>
        </w:rPr>
        <w:commentReference w:id="213"/>
      </w:r>
    </w:p>
    <w:p w14:paraId="00BDEAAD" w14:textId="77777777" w:rsidR="00226220" w:rsidRDefault="00226220" w:rsidP="00905A99">
      <w:pPr>
        <w:rPr>
          <w:ins w:id="215" w:author="Arnaud BARISAIN MONROSE" w:date="2013-09-26T18:30:00Z"/>
        </w:rPr>
      </w:pPr>
    </w:p>
    <w:p w14:paraId="5E0BC02F" w14:textId="0056C1FC" w:rsidR="00D47AB3" w:rsidRDefault="006D78F5" w:rsidP="00905A99">
      <w:pPr>
        <w:rPr>
          <w:ins w:id="216" w:author="Arnaud BARISAIN MONROSE" w:date="2013-09-29T16:13:00Z"/>
        </w:rPr>
      </w:pPr>
      <w:ins w:id="217" w:author="Arnaud BARISAIN MONROSE" w:date="2013-09-26T18:20:00Z">
        <w:r>
          <w:t xml:space="preserve">The secure world can simply process some data, but it can also accept </w:t>
        </w:r>
      </w:ins>
      <w:ins w:id="218" w:author="Arnaud BARISAIN MONROSE" w:date="2013-09-26T18:30:00Z">
        <w:r w:rsidR="007F1503">
          <w:t xml:space="preserve">user </w:t>
        </w:r>
      </w:ins>
      <w:ins w:id="219" w:author="Arnaud BARISAIN MONROSE" w:date="2013-09-26T18:20:00Z">
        <w:r>
          <w:t>input (</w:t>
        </w:r>
      </w:ins>
      <w:ins w:id="220" w:author="Arnaud BARISAIN MONROSE" w:date="2013-09-26T18:27:00Z">
        <w:r>
          <w:t xml:space="preserve">A </w:t>
        </w:r>
      </w:ins>
      <w:ins w:id="221" w:author="Arnaud BARISAIN MONROSE" w:date="2013-09-26T18:20:00Z">
        <w:r>
          <w:t xml:space="preserve">touchscreen </w:t>
        </w:r>
      </w:ins>
      <w:ins w:id="222" w:author="Arnaud BARISAIN MONROSE" w:date="2013-09-26T18:27:00Z">
        <w:r>
          <w:t xml:space="preserve">PIN </w:t>
        </w:r>
      </w:ins>
      <w:ins w:id="223" w:author="Arnaud BARISAIN MONROSE" w:date="2013-09-26T18:20:00Z">
        <w:r>
          <w:t>input for example</w:t>
        </w:r>
      </w:ins>
      <w:ins w:id="224" w:author="Arnaud BARISAIN MONROSE" w:date="2013-09-26T18:27:00Z">
        <w:r>
          <w:t>)</w:t>
        </w:r>
      </w:ins>
      <w:ins w:id="225" w:author="Arnaud BARISAIN MONROSE" w:date="2013-09-26T18:30:00Z">
        <w:r w:rsidR="007F1503">
          <w:t>.</w:t>
        </w:r>
      </w:ins>
    </w:p>
    <w:p w14:paraId="2CBF98E3" w14:textId="77777777" w:rsidR="00E2322F" w:rsidRDefault="00E2322F" w:rsidP="00905A99">
      <w:pPr>
        <w:rPr>
          <w:ins w:id="226" w:author="Arnaud BARISAIN MONROSE" w:date="2013-09-30T14:44:00Z"/>
        </w:rPr>
      </w:pPr>
    </w:p>
    <w:p w14:paraId="3BD0EFEE" w14:textId="76C8D367" w:rsidR="00316F97" w:rsidRDefault="00316F97" w:rsidP="00905A99">
      <w:pPr>
        <w:rPr>
          <w:ins w:id="227" w:author="Arnaud BARISAIN MONROSE" w:date="2013-09-29T16:13:00Z"/>
        </w:rPr>
      </w:pPr>
      <w:ins w:id="228" w:author="Arnaud BARISAIN MONROSE" w:date="2013-09-30T14:44:00Z">
        <w:r>
          <w:t xml:space="preserve">It is interesting to note that the TEE allows </w:t>
        </w:r>
      </w:ins>
      <w:ins w:id="229" w:author="Arnaud BARISAIN MONROSE" w:date="2013-09-30T14:58:00Z">
        <w:r w:rsidR="00915E96">
          <w:t xml:space="preserve">the device to have </w:t>
        </w:r>
        <w:proofErr w:type="gramStart"/>
        <w:r w:rsidR="00915E96">
          <w:t>a software</w:t>
        </w:r>
        <w:proofErr w:type="gramEnd"/>
        <w:r w:rsidR="00915E96">
          <w:t xml:space="preserve"> TPM/SE implementation.</w:t>
        </w:r>
      </w:ins>
    </w:p>
    <w:p w14:paraId="0167CD17" w14:textId="77777777" w:rsidR="00D47AB3" w:rsidRPr="00575D8A" w:rsidRDefault="00D47AB3" w:rsidP="0076148F"/>
    <w:p w14:paraId="31031AEA" w14:textId="1C6AE983" w:rsidR="009C7CE3" w:rsidRDefault="009C7CE3" w:rsidP="009C7CE3">
      <w:pPr>
        <w:pStyle w:val="Heading1"/>
        <w:rPr>
          <w:ins w:id="230" w:author="Arnaud BARISAIN MONROSE" w:date="2013-09-10T18:25:00Z"/>
        </w:rPr>
      </w:pPr>
      <w:bookmarkStart w:id="231" w:name="_Toc242174904"/>
      <w:r w:rsidRPr="00E43CDE">
        <w:lastRenderedPageBreak/>
        <w:t>Access control</w:t>
      </w:r>
      <w:bookmarkEnd w:id="231"/>
    </w:p>
    <w:p w14:paraId="4B0F3806" w14:textId="0601E9B8" w:rsidR="009A6CE5" w:rsidRDefault="009A6CE5" w:rsidP="00506DAF">
      <w:pPr>
        <w:rPr>
          <w:ins w:id="232" w:author="Arnaud BARISAIN MONROSE" w:date="2013-09-10T18:29:00Z"/>
        </w:rPr>
      </w:pPr>
      <w:ins w:id="233" w:author="Arnaud BARISAIN MONROSE" w:date="2013-09-10T18:29:00Z">
        <w:r>
          <w:t>In order to prevent the use of stolen or lost devices, Access Control mechanisms can be used.</w:t>
        </w:r>
      </w:ins>
    </w:p>
    <w:p w14:paraId="03C0DEE3" w14:textId="6DA61BFA" w:rsidR="00DA4B1F" w:rsidRDefault="009A6CE5" w:rsidP="00506DAF">
      <w:pPr>
        <w:rPr>
          <w:ins w:id="234" w:author="Arnaud BARISAIN MONROSE" w:date="2013-09-10T18:29:00Z"/>
        </w:rPr>
      </w:pPr>
      <w:ins w:id="235" w:author="Arnaud BARISAIN MONROSE" w:date="2013-09-10T18:29:00Z">
        <w:r>
          <w:t>There are multiple ways already implemented in Android, and other ones implemented in other access control systems that we could build into our solution</w:t>
        </w:r>
        <w:r w:rsidR="00A95220">
          <w:t>.</w:t>
        </w:r>
      </w:ins>
    </w:p>
    <w:p w14:paraId="4D346226" w14:textId="77777777" w:rsidR="00A95220" w:rsidRDefault="00A95220" w:rsidP="00506DAF">
      <w:pPr>
        <w:rPr>
          <w:ins w:id="236" w:author="Arnaud BARISAIN MONROSE" w:date="2013-09-10T18:35:00Z"/>
        </w:rPr>
      </w:pPr>
    </w:p>
    <w:p w14:paraId="188C2D4D" w14:textId="36550A87" w:rsidR="00A95220" w:rsidRDefault="00A95220" w:rsidP="00506DAF">
      <w:pPr>
        <w:pStyle w:val="ListParagraph"/>
        <w:numPr>
          <w:ilvl w:val="0"/>
          <w:numId w:val="19"/>
        </w:numPr>
        <w:rPr>
          <w:ins w:id="237" w:author="Arnaud BARISAIN MONROSE" w:date="2013-09-10T18:37:00Z"/>
        </w:rPr>
      </w:pPr>
      <w:ins w:id="238" w:author="Arnaud BARISAIN MONROSE" w:date="2013-09-10T18:37:00Z">
        <w:r>
          <w:t>PIN</w:t>
        </w:r>
      </w:ins>
    </w:p>
    <w:p w14:paraId="0DDEC5C0" w14:textId="6D1617F1" w:rsidR="00A95220" w:rsidRDefault="00A95220" w:rsidP="00506DAF">
      <w:pPr>
        <w:pStyle w:val="ListParagraph"/>
        <w:numPr>
          <w:ilvl w:val="0"/>
          <w:numId w:val="21"/>
        </w:numPr>
        <w:rPr>
          <w:ins w:id="239" w:author="Arnaud BARISAIN MONROSE" w:date="2013-09-10T18:40:00Z"/>
        </w:rPr>
      </w:pPr>
      <w:ins w:id="240" w:author="Arnaud BARISAIN MONROSE" w:date="2013-09-10T18:39:00Z">
        <w:r>
          <w:t>Simple m</w:t>
        </w:r>
      </w:ins>
      <w:ins w:id="241" w:author="Arnaud BARISAIN MONROSE" w:date="2013-09-10T18:37:00Z">
        <w:r>
          <w:t>ultiple digit code (typically 4).</w:t>
        </w:r>
      </w:ins>
      <w:ins w:id="242" w:author="Arnaud BARISAIN MONROSE" w:date="2013-09-10T18:40:00Z">
        <w:r>
          <w:t xml:space="preserve"> </w:t>
        </w:r>
      </w:ins>
    </w:p>
    <w:p w14:paraId="60C03E66" w14:textId="76EA36CF" w:rsidR="00A95220" w:rsidRDefault="00A95220" w:rsidP="00506DAF">
      <w:pPr>
        <w:pStyle w:val="ListParagraph"/>
        <w:numPr>
          <w:ilvl w:val="0"/>
          <w:numId w:val="21"/>
        </w:numPr>
        <w:rPr>
          <w:ins w:id="243" w:author="Arnaud BARISAIN MONROSE" w:date="2013-09-10T18:41:00Z"/>
        </w:rPr>
      </w:pPr>
      <w:ins w:id="244" w:author="Arnaud BARISAIN MONROSE" w:date="2013-09-10T18:43:00Z">
        <w:r>
          <w:t>Pros:</w:t>
        </w:r>
      </w:ins>
    </w:p>
    <w:p w14:paraId="78CD0A6E" w14:textId="57710F74" w:rsidR="00A95220" w:rsidRDefault="00A95220" w:rsidP="00506DAF">
      <w:pPr>
        <w:pStyle w:val="ListParagraph"/>
        <w:numPr>
          <w:ilvl w:val="1"/>
          <w:numId w:val="21"/>
        </w:numPr>
        <w:rPr>
          <w:ins w:id="245" w:author="Arnaud BARISAIN MONROSE" w:date="2013-09-10T18:41:00Z"/>
        </w:rPr>
      </w:pPr>
      <w:ins w:id="246" w:author="Arnaud BARISAIN MONROSE" w:date="2013-09-10T18:41:00Z">
        <w:r>
          <w:t>Easy to remember</w:t>
        </w:r>
      </w:ins>
    </w:p>
    <w:p w14:paraId="15E398FE" w14:textId="45FDBFDE" w:rsidR="00A95220" w:rsidRDefault="00A95220" w:rsidP="00506DAF">
      <w:pPr>
        <w:pStyle w:val="ListParagraph"/>
        <w:numPr>
          <w:ilvl w:val="1"/>
          <w:numId w:val="21"/>
        </w:numPr>
        <w:rPr>
          <w:ins w:id="247" w:author="Arnaud BARISAIN MONROSE" w:date="2013-09-10T18:41:00Z"/>
        </w:rPr>
      </w:pPr>
      <w:ins w:id="248" w:author="Arnaud BARISAIN MONROSE" w:date="2013-09-10T18:41:00Z">
        <w:r>
          <w:t>Can be used as fallback for more complicated access control systems</w:t>
        </w:r>
      </w:ins>
    </w:p>
    <w:p w14:paraId="276AC469" w14:textId="13DCC0B4" w:rsidR="00A95220" w:rsidRDefault="00A95220" w:rsidP="00A30F13">
      <w:pPr>
        <w:pStyle w:val="ListParagraph"/>
        <w:numPr>
          <w:ilvl w:val="0"/>
          <w:numId w:val="21"/>
        </w:numPr>
        <w:rPr>
          <w:ins w:id="249" w:author="Arnaud BARISAIN MONROSE" w:date="2013-09-10T18:42:00Z"/>
        </w:rPr>
      </w:pPr>
      <w:ins w:id="250" w:author="Arnaud BARISAIN MONROSE" w:date="2013-09-10T18:43:00Z">
        <w:r>
          <w:t>Cons:</w:t>
        </w:r>
      </w:ins>
    </w:p>
    <w:p w14:paraId="20FFBAEF" w14:textId="2A9D8916" w:rsidR="00A95220" w:rsidRDefault="00A95220" w:rsidP="00A30F13">
      <w:pPr>
        <w:pStyle w:val="ListParagraph"/>
        <w:numPr>
          <w:ilvl w:val="1"/>
          <w:numId w:val="21"/>
        </w:numPr>
        <w:rPr>
          <w:ins w:id="251" w:author="Arnaud BARISAIN MONROSE" w:date="2013-09-10T18:48:00Z"/>
        </w:rPr>
      </w:pPr>
      <w:ins w:id="252" w:author="Arnaud BARISAIN MONROSE" w:date="2013-09-10T18:42:00Z">
        <w:r>
          <w:t xml:space="preserve">Easy to brute force if repeated </w:t>
        </w:r>
      </w:ins>
      <w:ins w:id="253" w:author="Arnaud BARISAIN MONROSE" w:date="2013-09-10T18:48:00Z">
        <w:r w:rsidR="00B02621">
          <w:t>attempts are not delayed</w:t>
        </w:r>
      </w:ins>
    </w:p>
    <w:p w14:paraId="0EF36605" w14:textId="6AAC2E96" w:rsidR="00B02621" w:rsidRDefault="00B02621" w:rsidP="00A30F13">
      <w:pPr>
        <w:pStyle w:val="ListParagraph"/>
        <w:numPr>
          <w:ilvl w:val="1"/>
          <w:numId w:val="21"/>
        </w:numPr>
        <w:rPr>
          <w:ins w:id="254" w:author="Arnaud BARISAIN MONROSE" w:date="2013-09-10T18:29:00Z"/>
        </w:rPr>
      </w:pPr>
      <w:ins w:id="255" w:author="Arnaud BARISAIN MONROSE" w:date="2013-09-10T18:49:00Z">
        <w:r>
          <w:t>Can easily be stolen (seeing it over a shoulder, look at the fingerprints on the screen, overhearing it</w:t>
        </w:r>
      </w:ins>
      <w:ins w:id="256" w:author="Arnaud BARISAIN MONROSE" w:date="2013-09-10T18:52:00Z">
        <w:r>
          <w:t xml:space="preserve"> during a conversation, etc.)</w:t>
        </w:r>
      </w:ins>
    </w:p>
    <w:p w14:paraId="671B7417" w14:textId="275AE15E" w:rsidR="00DA4B1F" w:rsidRDefault="00B02621" w:rsidP="00A30F13">
      <w:pPr>
        <w:pStyle w:val="ListParagraph"/>
        <w:numPr>
          <w:ilvl w:val="0"/>
          <w:numId w:val="19"/>
        </w:numPr>
        <w:rPr>
          <w:ins w:id="257" w:author="Arnaud BARISAIN MONROSE" w:date="2013-09-10T18:53:00Z"/>
        </w:rPr>
      </w:pPr>
      <w:ins w:id="258" w:author="Arnaud BARISAIN MONROSE" w:date="2013-09-10T18:53:00Z">
        <w:r>
          <w:t>Passphrase</w:t>
        </w:r>
      </w:ins>
    </w:p>
    <w:p w14:paraId="2236B217" w14:textId="1FC7E93A" w:rsidR="00B02621" w:rsidRDefault="004D032F" w:rsidP="00A30F13">
      <w:pPr>
        <w:pStyle w:val="ListParagraph"/>
        <w:numPr>
          <w:ilvl w:val="0"/>
          <w:numId w:val="22"/>
        </w:numPr>
        <w:rPr>
          <w:ins w:id="259" w:author="Arnaud BARISAIN MONROSE" w:date="2013-09-10T18:57:00Z"/>
        </w:rPr>
      </w:pPr>
      <w:ins w:id="260" w:author="Arnaud BARISAIN MONROSE" w:date="2013-09-10T18:57:00Z">
        <w:r>
          <w:t>Just like the password fields used on almost every login page. The user defines a phrase for unlocking his phone. A certain complexity can be required.</w:t>
        </w:r>
      </w:ins>
    </w:p>
    <w:p w14:paraId="61F56F9E" w14:textId="0163A9E8" w:rsidR="004D032F" w:rsidRDefault="004D032F" w:rsidP="00A30F13">
      <w:pPr>
        <w:pStyle w:val="ListParagraph"/>
        <w:numPr>
          <w:ilvl w:val="0"/>
          <w:numId w:val="22"/>
        </w:numPr>
        <w:rPr>
          <w:ins w:id="261" w:author="Arnaud BARISAIN MONROSE" w:date="2013-09-10T18:58:00Z"/>
        </w:rPr>
      </w:pPr>
      <w:ins w:id="262" w:author="Arnaud BARISAIN MONROSE" w:date="2013-09-10T18:58:00Z">
        <w:r>
          <w:t>Pros:</w:t>
        </w:r>
      </w:ins>
    </w:p>
    <w:p w14:paraId="534B0DF7" w14:textId="4714474C" w:rsidR="004D032F" w:rsidRDefault="004D032F" w:rsidP="00A30F13">
      <w:pPr>
        <w:pStyle w:val="ListParagraph"/>
        <w:numPr>
          <w:ilvl w:val="1"/>
          <w:numId w:val="22"/>
        </w:numPr>
        <w:rPr>
          <w:ins w:id="263" w:author="Arnaud BARISAIN MONROSE" w:date="2013-09-10T18:58:00Z"/>
        </w:rPr>
      </w:pPr>
      <w:ins w:id="264" w:author="Arnaud BARISAIN MONROSE" w:date="2013-09-10T18:58:00Z">
        <w:r>
          <w:t>Like a PIN, can be used as a fallback</w:t>
        </w:r>
      </w:ins>
    </w:p>
    <w:p w14:paraId="6779CF58" w14:textId="34CFDB2D" w:rsidR="004D032F" w:rsidRDefault="00471182" w:rsidP="00A30F13">
      <w:pPr>
        <w:pStyle w:val="ListParagraph"/>
        <w:numPr>
          <w:ilvl w:val="1"/>
          <w:numId w:val="22"/>
        </w:numPr>
        <w:rPr>
          <w:ins w:id="265" w:author="Arnaud BARISAIN MONROSE" w:date="2013-09-11T11:18:00Z"/>
        </w:rPr>
      </w:pPr>
      <w:ins w:id="266" w:author="Arnaud BARISAIN MONROSE" w:date="2013-09-11T11:17:00Z">
        <w:r>
          <w:t>More secure than a PIN (more complex, cannot be read using fingerprints)</w:t>
        </w:r>
      </w:ins>
    </w:p>
    <w:p w14:paraId="251822FE" w14:textId="582297AF" w:rsidR="00471182" w:rsidRDefault="00471182" w:rsidP="00A30F13">
      <w:pPr>
        <w:pStyle w:val="ListParagraph"/>
        <w:numPr>
          <w:ilvl w:val="0"/>
          <w:numId w:val="22"/>
        </w:numPr>
        <w:rPr>
          <w:ins w:id="267" w:author="Arnaud BARISAIN MONROSE" w:date="2013-09-11T11:18:00Z"/>
        </w:rPr>
      </w:pPr>
      <w:ins w:id="268" w:author="Arnaud BARISAIN MONROSE" w:date="2013-09-11T11:18:00Z">
        <w:r>
          <w:t>Cons:</w:t>
        </w:r>
      </w:ins>
    </w:p>
    <w:p w14:paraId="2A03355A" w14:textId="57D531B0" w:rsidR="00471182" w:rsidRDefault="00471182" w:rsidP="00A30F13">
      <w:pPr>
        <w:pStyle w:val="ListParagraph"/>
        <w:numPr>
          <w:ilvl w:val="1"/>
          <w:numId w:val="22"/>
        </w:numPr>
        <w:rPr>
          <w:ins w:id="269" w:author="Arnaud BARISAIN MONROSE" w:date="2013-09-11T11:39:00Z"/>
        </w:rPr>
      </w:pPr>
      <w:ins w:id="270" w:author="Arnaud BARISAIN MONROSE" w:date="2013-09-11T11:19:00Z">
        <w:r>
          <w:t>Tedious to use</w:t>
        </w:r>
      </w:ins>
      <w:ins w:id="271" w:author="Arnaud BARISAIN MONROSE" w:date="2013-09-11T16:04:00Z">
        <w:r w:rsidR="004E39F6">
          <w:t>, especially on a small screen</w:t>
        </w:r>
      </w:ins>
    </w:p>
    <w:p w14:paraId="3EAC84CE" w14:textId="7B6FA661" w:rsidR="006B3594" w:rsidRDefault="006B3594" w:rsidP="00A30F13">
      <w:pPr>
        <w:pStyle w:val="ListParagraph"/>
        <w:numPr>
          <w:ilvl w:val="1"/>
          <w:numId w:val="22"/>
        </w:numPr>
        <w:rPr>
          <w:ins w:id="272" w:author="Arnaud BARISAIN MONROSE" w:date="2013-09-12T19:10:00Z"/>
        </w:rPr>
      </w:pPr>
      <w:ins w:id="273" w:author="Arnaud BARISAIN MONROSE" w:date="2013-09-11T11:39:00Z">
        <w:r>
          <w:t>Can be forgotten</w:t>
        </w:r>
      </w:ins>
    </w:p>
    <w:p w14:paraId="4C9A6B95" w14:textId="77777777" w:rsidR="0067570A" w:rsidRDefault="0067570A" w:rsidP="00A30F13">
      <w:pPr>
        <w:pStyle w:val="ListParagraph"/>
        <w:ind w:left="1080"/>
        <w:rPr>
          <w:ins w:id="274" w:author="Arnaud BARISAIN MONROSE" w:date="2013-09-12T19:10:00Z"/>
        </w:rPr>
      </w:pPr>
    </w:p>
    <w:p w14:paraId="5B1E0D1E" w14:textId="03565C0F" w:rsidR="0067570A" w:rsidRDefault="0067570A" w:rsidP="00A30F13">
      <w:pPr>
        <w:pStyle w:val="ListParagraph"/>
        <w:numPr>
          <w:ilvl w:val="0"/>
          <w:numId w:val="19"/>
        </w:numPr>
        <w:rPr>
          <w:ins w:id="275" w:author="Arnaud BARISAIN MONROSE" w:date="2013-09-12T19:11:00Z"/>
        </w:rPr>
      </w:pPr>
      <w:ins w:id="276" w:author="Arnaud BARISAIN MONROSE" w:date="2013-09-12T19:11:00Z">
        <w:r>
          <w:t>Face unlock</w:t>
        </w:r>
      </w:ins>
    </w:p>
    <w:p w14:paraId="6EE5DCD9" w14:textId="533645AC" w:rsidR="0067570A" w:rsidRDefault="0067570A" w:rsidP="00A30F13">
      <w:pPr>
        <w:pStyle w:val="ListParagraph"/>
        <w:numPr>
          <w:ilvl w:val="0"/>
          <w:numId w:val="23"/>
        </w:numPr>
        <w:rPr>
          <w:ins w:id="277" w:author="Arnaud BARISAIN MONROSE" w:date="2013-09-12T19:11:00Z"/>
        </w:rPr>
      </w:pPr>
      <w:ins w:id="278" w:author="Arnaud BARISAIN MONROSE" w:date="2013-09-12T19:11:00Z">
        <w:r>
          <w:t>Uses the camera of the device to unlock the device</w:t>
        </w:r>
      </w:ins>
      <w:ins w:id="279" w:author="Arnaud BARISAIN MONROSE" w:date="2013-09-12T19:13:00Z">
        <w:r>
          <w:t>.</w:t>
        </w:r>
      </w:ins>
    </w:p>
    <w:p w14:paraId="4801AA8A" w14:textId="32776D12" w:rsidR="0067570A" w:rsidRDefault="0067570A" w:rsidP="00A30F13">
      <w:pPr>
        <w:pStyle w:val="ListParagraph"/>
        <w:numPr>
          <w:ilvl w:val="0"/>
          <w:numId w:val="23"/>
        </w:numPr>
        <w:rPr>
          <w:ins w:id="280" w:author="Arnaud BARISAIN MONROSE" w:date="2013-09-12T19:11:00Z"/>
        </w:rPr>
      </w:pPr>
      <w:ins w:id="281" w:author="Arnaud BARISAIN MONROSE" w:date="2013-09-12T19:11:00Z">
        <w:r>
          <w:t>Pros:</w:t>
        </w:r>
      </w:ins>
    </w:p>
    <w:p w14:paraId="0A5D2595" w14:textId="2A895FBD" w:rsidR="0067570A" w:rsidRDefault="0067570A" w:rsidP="00A30F13">
      <w:pPr>
        <w:pStyle w:val="ListParagraph"/>
        <w:numPr>
          <w:ilvl w:val="1"/>
          <w:numId w:val="23"/>
        </w:numPr>
        <w:rPr>
          <w:ins w:id="282" w:author="Arnaud BARISAIN MONROSE" w:date="2013-09-12T19:11:00Z"/>
        </w:rPr>
      </w:pPr>
      <w:ins w:id="283" w:author="Arnaud BARISAIN MONROSE" w:date="2013-09-12T19:11:00Z">
        <w:r>
          <w:t>Nothing to remember</w:t>
        </w:r>
      </w:ins>
      <w:ins w:id="284" w:author="Arnaud BARISAIN MONROSE" w:date="2013-09-12T19:13:00Z">
        <w:r>
          <w:t xml:space="preserve"> or enter</w:t>
        </w:r>
      </w:ins>
    </w:p>
    <w:p w14:paraId="2AA00EE4" w14:textId="036604D8" w:rsidR="0067570A" w:rsidRDefault="0067570A" w:rsidP="00A30F13">
      <w:pPr>
        <w:pStyle w:val="ListParagraph"/>
        <w:numPr>
          <w:ilvl w:val="0"/>
          <w:numId w:val="23"/>
        </w:numPr>
        <w:rPr>
          <w:ins w:id="285" w:author="Arnaud BARISAIN MONROSE" w:date="2013-09-12T19:11:00Z"/>
        </w:rPr>
      </w:pPr>
      <w:ins w:id="286" w:author="Arnaud BARISAIN MONROSE" w:date="2013-09-12T19:11:00Z">
        <w:r>
          <w:t>Cons:</w:t>
        </w:r>
      </w:ins>
    </w:p>
    <w:p w14:paraId="093CFA96" w14:textId="4377F1E9" w:rsidR="0067570A" w:rsidRDefault="0067570A" w:rsidP="00A30F13">
      <w:pPr>
        <w:pStyle w:val="ListParagraph"/>
        <w:numPr>
          <w:ilvl w:val="1"/>
          <w:numId w:val="23"/>
        </w:numPr>
        <w:rPr>
          <w:ins w:id="287" w:author="Arnaud BARISAIN MONROSE" w:date="2013-09-12T19:12:00Z"/>
        </w:rPr>
      </w:pPr>
      <w:ins w:id="288" w:author="Arnaud BARISAIN MONROSE" w:date="2013-09-12T19:12:00Z">
        <w:r>
          <w:t>Slow</w:t>
        </w:r>
      </w:ins>
    </w:p>
    <w:p w14:paraId="1BD7DE4D" w14:textId="66C4DE10" w:rsidR="0067570A" w:rsidRDefault="0067570A" w:rsidP="00A30F13">
      <w:pPr>
        <w:pStyle w:val="ListParagraph"/>
        <w:numPr>
          <w:ilvl w:val="1"/>
          <w:numId w:val="23"/>
        </w:numPr>
        <w:rPr>
          <w:ins w:id="289" w:author="Arnaud BARISAIN MONROSE" w:date="2013-09-12T19:12:00Z"/>
        </w:rPr>
      </w:pPr>
      <w:ins w:id="290" w:author="Arnaud BARISAIN MONROSE" w:date="2013-09-12T19:12:00Z">
        <w:r>
          <w:t>Heavily dependent on lightning conditions</w:t>
        </w:r>
      </w:ins>
    </w:p>
    <w:p w14:paraId="6B884B7D" w14:textId="2987FC22" w:rsidR="0067570A" w:rsidRDefault="0067570A" w:rsidP="00A30F13">
      <w:pPr>
        <w:pStyle w:val="ListParagraph"/>
        <w:numPr>
          <w:ilvl w:val="1"/>
          <w:numId w:val="23"/>
        </w:numPr>
        <w:rPr>
          <w:ins w:id="291" w:author="Arnaud BARISAIN MONROSE" w:date="2013-09-12T19:13:00Z"/>
        </w:rPr>
      </w:pPr>
      <w:ins w:id="292" w:author="Arnaud BARISAIN MONROSE" w:date="2013-09-12T19:12:00Z">
        <w:r>
          <w:t>Can be spoofed with a simple photo</w:t>
        </w:r>
      </w:ins>
    </w:p>
    <w:p w14:paraId="641BA7BB" w14:textId="77777777" w:rsidR="0067570A" w:rsidRDefault="0067570A" w:rsidP="00A30F13">
      <w:pPr>
        <w:pStyle w:val="ListParagraph"/>
        <w:ind w:left="1800"/>
        <w:rPr>
          <w:ins w:id="293" w:author="Arnaud BARISAIN MONROSE" w:date="2013-09-12T19:13:00Z"/>
        </w:rPr>
      </w:pPr>
    </w:p>
    <w:p w14:paraId="13FE9F62" w14:textId="0897E010" w:rsidR="0067570A" w:rsidRDefault="00BC4780" w:rsidP="00A30F13">
      <w:pPr>
        <w:pStyle w:val="ListParagraph"/>
        <w:numPr>
          <w:ilvl w:val="0"/>
          <w:numId w:val="19"/>
        </w:numPr>
        <w:rPr>
          <w:ins w:id="294" w:author="Arnaud BARISAIN MONROSE" w:date="2013-09-12T19:20:00Z"/>
        </w:rPr>
      </w:pPr>
      <w:ins w:id="295" w:author="Arnaud BARISAIN MONROSE" w:date="2013-09-12T19:20:00Z">
        <w:r>
          <w:t>Fingerprint</w:t>
        </w:r>
      </w:ins>
    </w:p>
    <w:p w14:paraId="2C59B595" w14:textId="14AE9EAF" w:rsidR="00BC4780" w:rsidRDefault="00BC4780" w:rsidP="00A30F13">
      <w:pPr>
        <w:pStyle w:val="ListParagraph"/>
        <w:numPr>
          <w:ilvl w:val="0"/>
          <w:numId w:val="24"/>
        </w:numPr>
        <w:rPr>
          <w:ins w:id="296" w:author="Arnaud BARISAIN MONROSE" w:date="2013-09-12T19:25:00Z"/>
        </w:rPr>
      </w:pPr>
      <w:ins w:id="297" w:author="Arnaud BARISAIN MONROSE" w:date="2013-09-12T19:24:00Z">
        <w:r>
          <w:t>Scans the user</w:t>
        </w:r>
      </w:ins>
      <w:ins w:id="298" w:author="Arnaud BARISAIN MONROSE" w:date="2013-09-12T19:25:00Z">
        <w:r>
          <w:t>’s fingerprint.</w:t>
        </w:r>
      </w:ins>
    </w:p>
    <w:p w14:paraId="422EB3A5" w14:textId="4829B684" w:rsidR="00BC4780" w:rsidRDefault="00BC4780" w:rsidP="00A30F13">
      <w:pPr>
        <w:pStyle w:val="ListParagraph"/>
        <w:numPr>
          <w:ilvl w:val="0"/>
          <w:numId w:val="24"/>
        </w:numPr>
        <w:rPr>
          <w:ins w:id="299" w:author="Arnaud BARISAIN MONROSE" w:date="2013-09-12T19:25:00Z"/>
        </w:rPr>
      </w:pPr>
      <w:ins w:id="300" w:author="Arnaud BARISAIN MONROSE" w:date="2013-09-12T19:25:00Z">
        <w:r>
          <w:t>Pros:</w:t>
        </w:r>
      </w:ins>
    </w:p>
    <w:p w14:paraId="0A0A4C9C" w14:textId="5CD6A0D4" w:rsidR="00BC4780" w:rsidRDefault="00BC4780" w:rsidP="00A30F13">
      <w:pPr>
        <w:pStyle w:val="ListParagraph"/>
        <w:numPr>
          <w:ilvl w:val="1"/>
          <w:numId w:val="24"/>
        </w:numPr>
        <w:rPr>
          <w:ins w:id="301" w:author="Arnaud BARISAIN MONROSE" w:date="2013-09-12T19:25:00Z"/>
        </w:rPr>
      </w:pPr>
      <w:ins w:id="302" w:author="Arnaud BARISAIN MONROSE" w:date="2013-09-12T19:27:00Z">
        <w:r>
          <w:t>High level of security</w:t>
        </w:r>
      </w:ins>
    </w:p>
    <w:p w14:paraId="2B640115" w14:textId="368A4385" w:rsidR="00BC4780" w:rsidRDefault="00BC4780" w:rsidP="00A30F13">
      <w:pPr>
        <w:pStyle w:val="ListParagraph"/>
        <w:numPr>
          <w:ilvl w:val="1"/>
          <w:numId w:val="24"/>
        </w:numPr>
        <w:rPr>
          <w:ins w:id="303" w:author="Arnaud BARISAIN MONROSE" w:date="2013-09-12T19:37:00Z"/>
        </w:rPr>
      </w:pPr>
      <w:ins w:id="304" w:author="Arnaud BARISAIN MONROSE" w:date="2013-09-12T19:26:00Z">
        <w:r>
          <w:t>Fast and easy to use</w:t>
        </w:r>
      </w:ins>
    </w:p>
    <w:p w14:paraId="709A1319" w14:textId="61DB9CB1" w:rsidR="004558B6" w:rsidRDefault="004558B6" w:rsidP="00A30F13">
      <w:pPr>
        <w:pStyle w:val="ListParagraph"/>
        <w:numPr>
          <w:ilvl w:val="1"/>
          <w:numId w:val="24"/>
        </w:numPr>
        <w:rPr>
          <w:ins w:id="305" w:author="Arnaud BARISAIN MONROSE" w:date="2013-09-12T19:27:00Z"/>
        </w:rPr>
      </w:pPr>
      <w:ins w:id="306" w:author="Arnaud BARISAIN MONROSE" w:date="2013-09-12T19:37:00Z">
        <w:r>
          <w:t>Already supported by some Android device makers</w:t>
        </w:r>
      </w:ins>
    </w:p>
    <w:p w14:paraId="30E4C30D" w14:textId="66223FB3" w:rsidR="00BC4780" w:rsidRDefault="00BC4780" w:rsidP="00A30F13">
      <w:pPr>
        <w:pStyle w:val="ListParagraph"/>
        <w:numPr>
          <w:ilvl w:val="0"/>
          <w:numId w:val="24"/>
        </w:numPr>
        <w:rPr>
          <w:ins w:id="307" w:author="Arnaud BARISAIN MONROSE" w:date="2013-09-12T19:27:00Z"/>
        </w:rPr>
      </w:pPr>
      <w:ins w:id="308" w:author="Arnaud BARISAIN MONROSE" w:date="2013-09-12T19:27:00Z">
        <w:r>
          <w:t>Cons:</w:t>
        </w:r>
      </w:ins>
    </w:p>
    <w:p w14:paraId="531BA1FD" w14:textId="5FC12891" w:rsidR="00BC4780" w:rsidRDefault="00BC4780" w:rsidP="00A30F13">
      <w:pPr>
        <w:pStyle w:val="ListParagraph"/>
        <w:numPr>
          <w:ilvl w:val="1"/>
          <w:numId w:val="24"/>
        </w:numPr>
        <w:rPr>
          <w:ins w:id="309" w:author="Arnaud BARISAIN MONROSE" w:date="2013-09-12T19:28:00Z"/>
        </w:rPr>
      </w:pPr>
      <w:commentRangeStart w:id="310"/>
      <w:ins w:id="311" w:author="Arnaud BARISAIN MONROSE" w:date="2013-09-12T19:28:00Z">
        <w:r>
          <w:t>A fingerprint can be cloned without the user knowing</w:t>
        </w:r>
      </w:ins>
      <w:ins w:id="312" w:author="Arnaud BARISAIN MONROSE" w:date="2013-09-24T15:15:00Z">
        <w:r w:rsidR="00403363">
          <w:t>, but it’s difficult and expensive</w:t>
        </w:r>
      </w:ins>
      <w:commentRangeEnd w:id="310"/>
      <w:r w:rsidR="0053698A">
        <w:rPr>
          <w:rStyle w:val="CommentReference"/>
        </w:rPr>
        <w:commentReference w:id="310"/>
      </w:r>
    </w:p>
    <w:p w14:paraId="658CA448" w14:textId="19864C63" w:rsidR="00BC4780" w:rsidRDefault="00BC4780" w:rsidP="00A30F13">
      <w:pPr>
        <w:pStyle w:val="ListParagraph"/>
        <w:numPr>
          <w:ilvl w:val="1"/>
          <w:numId w:val="24"/>
        </w:numPr>
        <w:rPr>
          <w:ins w:id="313" w:author="Arnaud BARISAIN MONROSE" w:date="2013-09-12T19:28:00Z"/>
        </w:rPr>
      </w:pPr>
      <w:ins w:id="314" w:author="Arnaud BARISAIN MONROSE" w:date="2013-09-12T19:28:00Z">
        <w:r>
          <w:lastRenderedPageBreak/>
          <w:t>May require multiple attempts to wor</w:t>
        </w:r>
      </w:ins>
      <w:ins w:id="315" w:author="Vincent Alimi" w:date="2013-10-07T09:19:00Z">
        <w:r w:rsidR="00A153FA">
          <w:t>k</w:t>
        </w:r>
      </w:ins>
      <w:ins w:id="316" w:author="Arnaud BARISAIN MONROSE" w:date="2013-09-12T19:28:00Z">
        <w:del w:id="317" w:author="Vincent Alimi" w:date="2013-10-07T09:19:00Z">
          <w:r w:rsidDel="00A153FA">
            <w:delText>d</w:delText>
          </w:r>
        </w:del>
      </w:ins>
    </w:p>
    <w:p w14:paraId="6264D8D5" w14:textId="77777777" w:rsidR="00BC4780" w:rsidRDefault="00BC4780" w:rsidP="00A30F13">
      <w:pPr>
        <w:pStyle w:val="ListParagraph"/>
        <w:ind w:left="1800"/>
        <w:rPr>
          <w:ins w:id="318" w:author="Arnaud BARISAIN MONROSE" w:date="2013-09-12T19:28:00Z"/>
        </w:rPr>
      </w:pPr>
    </w:p>
    <w:p w14:paraId="346801AC" w14:textId="402BEEFD" w:rsidR="00BC4780" w:rsidRDefault="0006370A" w:rsidP="00A30F13">
      <w:pPr>
        <w:pStyle w:val="ListParagraph"/>
        <w:numPr>
          <w:ilvl w:val="0"/>
          <w:numId w:val="19"/>
        </w:numPr>
        <w:rPr>
          <w:ins w:id="319" w:author="Arnaud BARISAIN MONROSE" w:date="2013-09-12T19:30:00Z"/>
        </w:rPr>
      </w:pPr>
      <w:ins w:id="320" w:author="Arnaud BARISAIN MONROSE" w:date="2013-09-12T19:30:00Z">
        <w:r>
          <w:t>Badge</w:t>
        </w:r>
      </w:ins>
    </w:p>
    <w:p w14:paraId="4CCF1A2C" w14:textId="59032B13" w:rsidR="0006370A" w:rsidRDefault="00A95D0E" w:rsidP="00A30F13">
      <w:pPr>
        <w:pStyle w:val="ListParagraph"/>
        <w:numPr>
          <w:ilvl w:val="0"/>
          <w:numId w:val="25"/>
        </w:numPr>
        <w:rPr>
          <w:ins w:id="321" w:author="Arnaud BARISAIN MONROSE" w:date="2013-09-12T19:40:00Z"/>
        </w:rPr>
      </w:pPr>
      <w:proofErr w:type="spellStart"/>
      <w:ins w:id="322" w:author="Arnaud BARISAIN MONROSE" w:date="2013-09-12T19:40:00Z">
        <w:r>
          <w:t>S</w:t>
        </w:r>
      </w:ins>
      <w:ins w:id="323" w:author="Arnaud BARISAIN MONROSE" w:date="2013-09-12T19:37:00Z">
        <w:r>
          <w:t>wipable</w:t>
        </w:r>
      </w:ins>
      <w:proofErr w:type="spellEnd"/>
      <w:ins w:id="324" w:author="Arnaud BARISAIN MONROSE" w:date="2013-09-12T19:40:00Z">
        <w:r>
          <w:t>/</w:t>
        </w:r>
        <w:proofErr w:type="spellStart"/>
        <w:r>
          <w:t>tappable</w:t>
        </w:r>
      </w:ins>
      <w:proofErr w:type="spellEnd"/>
      <w:ins w:id="325" w:author="Arnaud BARISAIN MONROSE" w:date="2013-09-12T19:37:00Z">
        <w:r>
          <w:t xml:space="preserve"> badges (like the HID ones)</w:t>
        </w:r>
      </w:ins>
      <w:ins w:id="326" w:author="Arnaud BARISAIN MONROSE" w:date="2013-09-12T19:40:00Z">
        <w:r>
          <w:t xml:space="preserve"> are given to each user</w:t>
        </w:r>
      </w:ins>
    </w:p>
    <w:p w14:paraId="6543117F" w14:textId="12F4FE2A" w:rsidR="00A95D0E" w:rsidRDefault="00A95D0E" w:rsidP="00A30F13">
      <w:pPr>
        <w:pStyle w:val="ListParagraph"/>
        <w:numPr>
          <w:ilvl w:val="0"/>
          <w:numId w:val="25"/>
        </w:numPr>
        <w:rPr>
          <w:ins w:id="327" w:author="Arnaud BARISAIN MONROSE" w:date="2013-09-12T19:40:00Z"/>
        </w:rPr>
      </w:pPr>
      <w:ins w:id="328" w:author="Arnaud BARISAIN MONROSE" w:date="2013-09-12T19:40:00Z">
        <w:r>
          <w:t>Pros:</w:t>
        </w:r>
      </w:ins>
    </w:p>
    <w:p w14:paraId="69984DFE" w14:textId="08B59A2D" w:rsidR="00A95D0E" w:rsidRDefault="00A95D0E" w:rsidP="00A30F13">
      <w:pPr>
        <w:pStyle w:val="ListParagraph"/>
        <w:numPr>
          <w:ilvl w:val="1"/>
          <w:numId w:val="25"/>
        </w:numPr>
        <w:rPr>
          <w:ins w:id="329" w:author="Arnaud BARISAIN MONROSE" w:date="2013-09-12T19:41:00Z"/>
        </w:rPr>
      </w:pPr>
      <w:ins w:id="330" w:author="Arnaud BARISAIN MONROSE" w:date="2013-09-12T19:41:00Z">
        <w:r>
          <w:t>Fast and easy to use</w:t>
        </w:r>
      </w:ins>
    </w:p>
    <w:p w14:paraId="5BC75285" w14:textId="24921895" w:rsidR="00A95D0E" w:rsidRDefault="00A95D0E" w:rsidP="00A30F13">
      <w:pPr>
        <w:pStyle w:val="ListParagraph"/>
        <w:numPr>
          <w:ilvl w:val="1"/>
          <w:numId w:val="25"/>
        </w:numPr>
        <w:rPr>
          <w:ins w:id="331" w:author="Arnaud BARISAIN MONROSE" w:date="2013-09-12T19:41:00Z"/>
        </w:rPr>
      </w:pPr>
      <w:ins w:id="332" w:author="Arnaud BARISAIN MONROSE" w:date="2013-09-12T19:41:00Z">
        <w:r>
          <w:t>Widespread (cheap to buy)</w:t>
        </w:r>
      </w:ins>
    </w:p>
    <w:p w14:paraId="39E86C5E" w14:textId="2898BDD7" w:rsidR="00A95D0E" w:rsidRDefault="00A95D0E" w:rsidP="00A30F13">
      <w:pPr>
        <w:pStyle w:val="ListParagraph"/>
        <w:numPr>
          <w:ilvl w:val="1"/>
          <w:numId w:val="25"/>
        </w:numPr>
        <w:rPr>
          <w:ins w:id="333" w:author="Arnaud BARISAIN MONROSE" w:date="2013-09-12T19:41:00Z"/>
        </w:rPr>
      </w:pPr>
      <w:ins w:id="334" w:author="Arnaud BARISAIN MONROSE" w:date="2013-09-12T19:41:00Z">
        <w:r>
          <w:t>Acceptable level of security</w:t>
        </w:r>
      </w:ins>
    </w:p>
    <w:p w14:paraId="13C5DC15" w14:textId="4CC31EAE" w:rsidR="00A95D0E" w:rsidRDefault="00A95D0E" w:rsidP="00A30F13">
      <w:pPr>
        <w:pStyle w:val="ListParagraph"/>
        <w:numPr>
          <w:ilvl w:val="0"/>
          <w:numId w:val="25"/>
        </w:numPr>
        <w:rPr>
          <w:ins w:id="335" w:author="Arnaud BARISAIN MONROSE" w:date="2013-09-12T19:41:00Z"/>
        </w:rPr>
      </w:pPr>
      <w:ins w:id="336" w:author="Arnaud BARISAIN MONROSE" w:date="2013-09-12T19:41:00Z">
        <w:r>
          <w:t>Cons:</w:t>
        </w:r>
      </w:ins>
    </w:p>
    <w:p w14:paraId="06B79B07" w14:textId="0B1428B8" w:rsidR="00A95D0E" w:rsidRDefault="00A95D0E" w:rsidP="00A30F13">
      <w:pPr>
        <w:pStyle w:val="ListParagraph"/>
        <w:numPr>
          <w:ilvl w:val="1"/>
          <w:numId w:val="25"/>
        </w:numPr>
        <w:rPr>
          <w:ins w:id="337" w:author="Arnaud BARISAIN MONROSE" w:date="2013-09-13T16:46:00Z"/>
        </w:rPr>
      </w:pPr>
      <w:proofErr w:type="spellStart"/>
      <w:ins w:id="338" w:author="Arnaud BARISAIN MONROSE" w:date="2013-09-12T19:42:00Z">
        <w:r>
          <w:t>Clonable</w:t>
        </w:r>
        <w:proofErr w:type="spellEnd"/>
        <w:r>
          <w:t xml:space="preserve"> using hardware easily buyable on websites like eBay</w:t>
        </w:r>
      </w:ins>
    </w:p>
    <w:p w14:paraId="7F6D1FAF" w14:textId="18656780" w:rsidR="006A617B" w:rsidRDefault="006A617B" w:rsidP="00A30F13">
      <w:pPr>
        <w:pStyle w:val="ListParagraph"/>
        <w:numPr>
          <w:ilvl w:val="1"/>
          <w:numId w:val="25"/>
        </w:numPr>
        <w:rPr>
          <w:ins w:id="339" w:author="Arnaud BARISAIN MONROSE" w:date="2013-09-29T23:41:00Z"/>
        </w:rPr>
      </w:pPr>
      <w:ins w:id="340" w:author="Arnaud BARISAIN MONROSE" w:date="2013-09-13T16:46:00Z">
        <w:r>
          <w:t>Easy to steal at the same time as the device</w:t>
        </w:r>
      </w:ins>
    </w:p>
    <w:p w14:paraId="0DCA6F3C" w14:textId="77777777" w:rsidR="002C0271" w:rsidRDefault="002C0271" w:rsidP="00AE2993">
      <w:pPr>
        <w:rPr>
          <w:ins w:id="341" w:author="Arnaud BARISAIN MONROSE" w:date="2013-09-29T23:41:00Z"/>
        </w:rPr>
      </w:pPr>
    </w:p>
    <w:p w14:paraId="7A85D500" w14:textId="77777777" w:rsidR="002C0271" w:rsidRDefault="002C0271" w:rsidP="002C0271">
      <w:pPr>
        <w:rPr>
          <w:ins w:id="342" w:author="Arnaud BARISAIN MONROSE" w:date="2013-09-29T23:41:00Z"/>
        </w:rPr>
      </w:pPr>
    </w:p>
    <w:p w14:paraId="7B496D30" w14:textId="77777777" w:rsidR="002C0271" w:rsidRDefault="002C0271" w:rsidP="002C0271">
      <w:pPr>
        <w:rPr>
          <w:ins w:id="343" w:author="Arnaud BARISAIN MONROSE" w:date="2013-09-29T23:41:00Z"/>
        </w:rPr>
      </w:pPr>
      <w:ins w:id="344" w:author="Arnaud BARISAIN MONROSE" w:date="2013-09-29T23:41:00Z">
        <w:r>
          <w:t>Devices should be also remotely administrated. Android allows applications to become device administrators, which gives them the ability to change the access control method and remotely wipe the device.</w:t>
        </w:r>
      </w:ins>
    </w:p>
    <w:p w14:paraId="4AEEC4F2" w14:textId="77777777" w:rsidR="002C0271" w:rsidRDefault="002C0271" w:rsidP="002C0271">
      <w:pPr>
        <w:rPr>
          <w:ins w:id="345" w:author="Arnaud BARISAIN MONROSE" w:date="2013-09-29T23:41:00Z"/>
        </w:rPr>
      </w:pPr>
      <w:ins w:id="346" w:author="Arnaud BARISAIN MONROSE" w:date="2013-09-29T23:41:00Z">
        <w:r>
          <w:t>This feature is already used by the Android Device Manager, which allows any user to remotely locate or wipe their phone, and by Exchange e-mail, allowing administrators to enforce a minimal PIN strength and also remotely wipe the devices.</w:t>
        </w:r>
      </w:ins>
    </w:p>
    <w:p w14:paraId="7D6DDB5F" w14:textId="76CC42A0" w:rsidR="002C0271" w:rsidRPr="009A6CE5" w:rsidRDefault="002C0271" w:rsidP="00AE2993">
      <w:ins w:id="347" w:author="Arnaud BARISAIN MONROSE" w:date="2013-09-29T23:41:00Z">
        <w:r>
          <w:t xml:space="preserve">Mobeewave needs a system like this in order to lock and wipe </w:t>
        </w:r>
      </w:ins>
      <w:ins w:id="348" w:author="Arnaud BARISAIN MONROSE" w:date="2013-09-29T23:42:00Z">
        <w:r>
          <w:t xml:space="preserve">compromised or lost devices. This could </w:t>
        </w:r>
      </w:ins>
      <w:ins w:id="349" w:author="Arnaud BARISAIN MONROSE" w:date="2013-09-29T23:45:00Z">
        <w:r w:rsidR="00F3125A">
          <w:t xml:space="preserve">easily </w:t>
        </w:r>
      </w:ins>
      <w:ins w:id="350" w:author="Arnaud BARISAIN MONROSE" w:date="2013-09-29T23:42:00Z">
        <w:r>
          <w:t xml:space="preserve">be enforced by the </w:t>
        </w:r>
        <w:proofErr w:type="spellStart"/>
        <w:r>
          <w:t>mPOS</w:t>
        </w:r>
        <w:proofErr w:type="spellEnd"/>
        <w:r>
          <w:t xml:space="preserve"> app itself and would not rely on a</w:t>
        </w:r>
      </w:ins>
      <w:ins w:id="351" w:author="Arnaud BARISAIN MONROSE" w:date="2013-09-29T23:45:00Z">
        <w:r w:rsidR="00667BAD">
          <w:t>nother</w:t>
        </w:r>
      </w:ins>
      <w:ins w:id="352" w:author="Arnaud BARISAIN MONROSE" w:date="2013-09-29T23:42:00Z">
        <w:r>
          <w:t xml:space="preserve"> firmware modification.</w:t>
        </w:r>
      </w:ins>
    </w:p>
    <w:p w14:paraId="41F80626" w14:textId="77777777" w:rsidR="00E04B89" w:rsidRDefault="00E04B89" w:rsidP="00E04B89">
      <w:pPr>
        <w:pStyle w:val="Heading1"/>
        <w:rPr>
          <w:ins w:id="353" w:author="Arnaud BARISAIN MONROSE" w:date="2013-09-29T23:27:00Z"/>
        </w:rPr>
      </w:pPr>
      <w:bookmarkStart w:id="354" w:name="_Toc242174905"/>
      <w:r w:rsidRPr="00E43CDE">
        <w:t>Detection of post-release breaches and reaction plan</w:t>
      </w:r>
      <w:bookmarkEnd w:id="354"/>
    </w:p>
    <w:p w14:paraId="65EB5CA4" w14:textId="5916D658" w:rsidR="00A97F49" w:rsidRPr="00A97F49" w:rsidRDefault="00A97F49" w:rsidP="0080539E">
      <w:pPr>
        <w:rPr>
          <w:ins w:id="355" w:author="Arnaud BARISAIN MONROSE" w:date="2013-09-17T17:02:00Z"/>
        </w:rPr>
      </w:pPr>
      <w:ins w:id="356" w:author="Arnaud BARISAIN MONROSE" w:date="2013-09-29T23:28:00Z">
        <w:r>
          <w:t>Since s</w:t>
        </w:r>
      </w:ins>
      <w:ins w:id="357" w:author="Arnaud BARISAIN MONROSE" w:date="2013-09-29T23:27:00Z">
        <w:r>
          <w:t xml:space="preserve">ecurity breaches cannot be fully </w:t>
        </w:r>
      </w:ins>
      <w:ins w:id="358" w:author="Arnaud BARISAIN MONROSE" w:date="2013-09-29T23:28:00Z">
        <w:r>
          <w:t>prevented</w:t>
        </w:r>
      </w:ins>
      <w:ins w:id="359" w:author="Arnaud BARISAIN MONROSE" w:date="2013-09-29T23:27:00Z">
        <w:r>
          <w:t xml:space="preserve"> and will eventually happen, Mobeewave needs to be able to limit the scale of the problem. </w:t>
        </w:r>
      </w:ins>
    </w:p>
    <w:p w14:paraId="13F72D17" w14:textId="5FD3E407" w:rsidR="008E5B3F" w:rsidRDefault="00A97F49" w:rsidP="0080539E">
      <w:pPr>
        <w:rPr>
          <w:ins w:id="360" w:author="Arnaud BARISAIN MONROSE" w:date="2013-09-17T17:03:00Z"/>
        </w:rPr>
      </w:pPr>
      <w:ins w:id="361" w:author="Arnaud BARISAIN MONROSE" w:date="2013-09-29T23:30:00Z">
        <w:r>
          <w:t>This is why the</w:t>
        </w:r>
      </w:ins>
      <w:ins w:id="362" w:author="Arnaud BARISAIN MONROSE" w:date="2013-09-17T17:02:00Z">
        <w:r w:rsidR="008E5B3F">
          <w:t xml:space="preserve"> </w:t>
        </w:r>
        <w:proofErr w:type="spellStart"/>
        <w:r w:rsidR="008E5B3F">
          <w:t>mPOS</w:t>
        </w:r>
        <w:proofErr w:type="spellEnd"/>
        <w:r w:rsidR="008E5B3F">
          <w:t xml:space="preserve"> should be able to update it</w:t>
        </w:r>
      </w:ins>
      <w:ins w:id="363" w:author="Arnaud BARISAIN MONROSE" w:date="2013-09-17T17:03:00Z">
        <w:r>
          <w:t>self over the air, since the patches need to be deployed to the devices as soon as possible after testing.</w:t>
        </w:r>
      </w:ins>
    </w:p>
    <w:p w14:paraId="630BB23C" w14:textId="77777777" w:rsidR="00073B4A" w:rsidRDefault="00073B4A" w:rsidP="00655E71">
      <w:pPr>
        <w:rPr>
          <w:ins w:id="364" w:author="Arnaud BARISAIN MONROSE" w:date="2013-09-17T17:14:00Z"/>
        </w:rPr>
      </w:pPr>
    </w:p>
    <w:p w14:paraId="7F72F2A6" w14:textId="77777777" w:rsidR="00C82EED" w:rsidRDefault="00073B4A" w:rsidP="00655E71">
      <w:pPr>
        <w:rPr>
          <w:ins w:id="365" w:author="Arnaud BARISAIN MONROSE" w:date="2013-09-17T17:27:00Z"/>
        </w:rPr>
      </w:pPr>
      <w:ins w:id="366" w:author="Arnaud BARISAIN MONROSE" w:date="2013-09-17T17:15:00Z">
        <w:r>
          <w:t xml:space="preserve">Android </w:t>
        </w:r>
      </w:ins>
      <w:ins w:id="367" w:author="Arnaud BARISAIN MONROSE" w:date="2013-09-17T17:19:00Z">
        <w:r w:rsidR="00A57968">
          <w:t xml:space="preserve">has a built-in </w:t>
        </w:r>
      </w:ins>
      <w:ins w:id="368" w:author="Arnaud BARISAIN MONROSE" w:date="2013-09-17T17:21:00Z">
        <w:r w:rsidR="00A57968">
          <w:t>OTA (over-the-air) update system</w:t>
        </w:r>
      </w:ins>
      <w:ins w:id="369" w:author="Arnaud BARISAIN MONROSE" w:date="2013-09-17T17:25:00Z">
        <w:r w:rsidR="00C82EED">
          <w:t xml:space="preserve"> </w:t>
        </w:r>
      </w:ins>
      <w:ins w:id="370" w:author="Arnaud BARISAIN MONROSE" w:date="2013-09-17T17:26:00Z">
        <w:r w:rsidR="00C82EED">
          <w:t xml:space="preserve">that Google uses for the Nexus and Google Play Edition devices. Custom </w:t>
        </w:r>
        <w:proofErr w:type="spellStart"/>
        <w:r w:rsidR="00C82EED">
          <w:t>firmwares</w:t>
        </w:r>
        <w:proofErr w:type="spellEnd"/>
        <w:r w:rsidR="00C82EED">
          <w:t xml:space="preserve"> implement their own updaters, which act just like Google’s with automated installation, requiring no other user action than pressing </w:t>
        </w:r>
      </w:ins>
      <w:ins w:id="371" w:author="Arnaud BARISAIN MONROSE" w:date="2013-09-17T17:27:00Z">
        <w:r w:rsidR="00C82EED">
          <w:t>“Install”.</w:t>
        </w:r>
      </w:ins>
    </w:p>
    <w:p w14:paraId="13E16568" w14:textId="77777777" w:rsidR="00C82EED" w:rsidRDefault="00C82EED" w:rsidP="00655E71">
      <w:pPr>
        <w:rPr>
          <w:ins w:id="372" w:author="Arnaud BARISAIN MONROSE" w:date="2013-09-17T17:27:00Z"/>
        </w:rPr>
      </w:pPr>
    </w:p>
    <w:p w14:paraId="0E9EC6DD" w14:textId="5F4FA71A" w:rsidR="00073B4A" w:rsidRDefault="00C82EED" w:rsidP="00655E71">
      <w:pPr>
        <w:rPr>
          <w:ins w:id="373" w:author="Arnaud BARISAIN MONROSE" w:date="2013-09-29T16:20:00Z"/>
        </w:rPr>
      </w:pPr>
      <w:ins w:id="374" w:author="Arnaud BARISAIN MONROSE" w:date="2013-09-17T17:27:00Z">
        <w:r>
          <w:t xml:space="preserve">Minimal user interaction should be </w:t>
        </w:r>
      </w:ins>
      <w:ins w:id="375" w:author="Arnaud BARISAIN MONROSE" w:date="2013-09-17T17:28:00Z">
        <w:r>
          <w:t>required: o</w:t>
        </w:r>
      </w:ins>
      <w:ins w:id="376" w:author="Arnaud BARISAIN MONROSE" w:date="2013-09-17T17:27:00Z">
        <w:r>
          <w:t xml:space="preserve">therwise they might be tempted to skip the update. Some updates </w:t>
        </w:r>
      </w:ins>
      <w:ins w:id="377" w:author="Arnaud BARISAIN MONROSE" w:date="2013-09-17T17:28:00Z">
        <w:r>
          <w:t>may</w:t>
        </w:r>
      </w:ins>
      <w:ins w:id="378" w:author="Arnaud BARISAIN MONROSE" w:date="2013-09-17T17:27:00Z">
        <w:r>
          <w:t xml:space="preserve"> also be made mandatory for connecting to the middleware</w:t>
        </w:r>
        <w:r w:rsidR="002C0271">
          <w:t xml:space="preserve"> and activation of new devices running outdated software denied.</w:t>
        </w:r>
      </w:ins>
    </w:p>
    <w:p w14:paraId="6310B9A4" w14:textId="549C3906" w:rsidR="00E04B89" w:rsidRDefault="00E04B89" w:rsidP="00E04B89">
      <w:pPr>
        <w:pStyle w:val="Heading1"/>
        <w:rPr>
          <w:ins w:id="379" w:author="Arnaud BARISAIN MONROSE" w:date="2013-09-30T20:49:00Z"/>
        </w:rPr>
      </w:pPr>
      <w:bookmarkStart w:id="380" w:name="_Toc242174906"/>
      <w:commentRangeStart w:id="381"/>
      <w:r w:rsidRPr="00E43CDE">
        <w:t xml:space="preserve">Effort needed to hack the </w:t>
      </w:r>
      <w:proofErr w:type="spellStart"/>
      <w:r w:rsidRPr="00E43CDE">
        <w:t>mP</w:t>
      </w:r>
      <w:ins w:id="382" w:author="Arnaud BARISAIN MONROSE" w:date="2013-09-30T20:49:00Z">
        <w:r w:rsidR="00D10D98">
          <w:t>OS</w:t>
        </w:r>
      </w:ins>
      <w:bookmarkEnd w:id="380"/>
      <w:commentRangeEnd w:id="381"/>
      <w:proofErr w:type="spellEnd"/>
      <w:r w:rsidR="00A153FA">
        <w:rPr>
          <w:rStyle w:val="CommentReference"/>
          <w:rFonts w:asciiTheme="minorHAnsi" w:eastAsiaTheme="minorEastAsia" w:hAnsiTheme="minorHAnsi" w:cstheme="minorBidi"/>
          <w:b w:val="0"/>
          <w:bCs w:val="0"/>
          <w:color w:val="auto"/>
        </w:rPr>
        <w:commentReference w:id="381"/>
      </w:r>
    </w:p>
    <w:p w14:paraId="2D519C95" w14:textId="77777777" w:rsidR="00687FBE" w:rsidRDefault="005B2A9F" w:rsidP="00437B9F">
      <w:pPr>
        <w:rPr>
          <w:ins w:id="383" w:author="Arnaud BARISAIN MONROSE" w:date="2013-09-30T21:58:00Z"/>
        </w:rPr>
      </w:pPr>
      <w:ins w:id="384" w:author="Arnaud BARISAIN MONROSE" w:date="2013-09-30T20:49:00Z">
        <w:r>
          <w:t xml:space="preserve">In order to measure the effort needed to hack the </w:t>
        </w:r>
        <w:proofErr w:type="spellStart"/>
        <w:r>
          <w:t>mPOS</w:t>
        </w:r>
      </w:ins>
      <w:proofErr w:type="spellEnd"/>
      <w:ins w:id="385" w:author="Arnaud BARISAIN MONROSE" w:date="2013-09-30T21:40:00Z">
        <w:r w:rsidR="00811398">
          <w:t xml:space="preserve">, we will </w:t>
        </w:r>
        <w:r w:rsidR="00DA43C7">
          <w:t>con</w:t>
        </w:r>
        <w:r w:rsidR="00215492">
          <w:t>sider the best case scenario</w:t>
        </w:r>
        <w:r w:rsidR="00DA43C7">
          <w:t xml:space="preserve">: The app runs on a trusted OS which uses Secure Boot and a </w:t>
        </w:r>
        <w:proofErr w:type="spellStart"/>
        <w:r w:rsidR="00DA43C7">
          <w:t>TrustZone</w:t>
        </w:r>
        <w:proofErr w:type="spellEnd"/>
        <w:r w:rsidR="00DA43C7">
          <w:t xml:space="preserve"> program </w:t>
        </w:r>
      </w:ins>
      <w:ins w:id="386" w:author="Arnaud BARISAIN MONROSE" w:date="2013-09-30T21:47:00Z">
        <w:r w:rsidR="00DA43C7">
          <w:t>continuously</w:t>
        </w:r>
      </w:ins>
      <w:ins w:id="387" w:author="Arnaud BARISAIN MONROSE" w:date="2013-09-30T21:40:00Z">
        <w:r w:rsidR="00DA43C7">
          <w:t xml:space="preserve"> </w:t>
        </w:r>
      </w:ins>
      <w:ins w:id="388" w:author="Arnaud BARISAIN MONROSE" w:date="2013-09-30T21:47:00Z">
        <w:r w:rsidR="00DA43C7">
          <w:t xml:space="preserve">checking the health of the system. </w:t>
        </w:r>
      </w:ins>
      <w:ins w:id="389" w:author="Arnaud BARISAIN MONROSE" w:date="2013-09-30T21:57:00Z">
        <w:r w:rsidR="00687FBE">
          <w:t xml:space="preserve">Android is configured not to accept app </w:t>
        </w:r>
        <w:proofErr w:type="spellStart"/>
        <w:r w:rsidR="00687FBE">
          <w:t>sideloading</w:t>
        </w:r>
        <w:proofErr w:type="spellEnd"/>
        <w:r w:rsidR="00687FBE">
          <w:t xml:space="preserve"> and permissions are restricted to </w:t>
        </w:r>
        <w:proofErr w:type="spellStart"/>
        <w:r w:rsidR="00687FBE">
          <w:t>Mobeewave</w:t>
        </w:r>
      </w:ins>
      <w:ins w:id="390" w:author="Arnaud BARISAIN MONROSE" w:date="2013-09-30T21:58:00Z">
        <w:r w:rsidR="00687FBE">
          <w:t>’s</w:t>
        </w:r>
        <w:proofErr w:type="spellEnd"/>
        <w:r w:rsidR="00687FBE">
          <w:t xml:space="preserve"> signature.</w:t>
        </w:r>
      </w:ins>
    </w:p>
    <w:p w14:paraId="5EAC82CC" w14:textId="2EF0CB49" w:rsidR="005B2A9F" w:rsidRDefault="00DA43C7" w:rsidP="00437B9F">
      <w:pPr>
        <w:rPr>
          <w:ins w:id="391" w:author="Arnaud BARISAIN MONROSE" w:date="2013-09-30T22:02:00Z"/>
        </w:rPr>
      </w:pPr>
      <w:ins w:id="392" w:author="Arnaud BARISAIN MONROSE" w:date="2013-09-30T21:47:00Z">
        <w:r>
          <w:t xml:space="preserve">An </w:t>
        </w:r>
        <w:proofErr w:type="spellStart"/>
        <w:proofErr w:type="gramStart"/>
        <w:r>
          <w:t>eSE</w:t>
        </w:r>
        <w:proofErr w:type="spellEnd"/>
        <w:proofErr w:type="gramEnd"/>
        <w:r>
          <w:t xml:space="preserve"> is present and handles all of the EMV Level 2 logic.</w:t>
        </w:r>
      </w:ins>
    </w:p>
    <w:p w14:paraId="1974924B" w14:textId="77777777" w:rsidR="009B1933" w:rsidRDefault="009B1933" w:rsidP="00437B9F">
      <w:pPr>
        <w:rPr>
          <w:ins w:id="393" w:author="Arnaud BARISAIN MONROSE" w:date="2013-09-30T22:02:00Z"/>
        </w:rPr>
      </w:pPr>
    </w:p>
    <w:p w14:paraId="281CF75A" w14:textId="03FCC830" w:rsidR="009B1933" w:rsidRDefault="009B1933" w:rsidP="00437B9F">
      <w:pPr>
        <w:rPr>
          <w:ins w:id="394" w:author="Arnaud BARISAIN MONROSE" w:date="2013-09-30T22:02:00Z"/>
        </w:rPr>
      </w:pPr>
      <w:ins w:id="395" w:author="Arnaud BARISAIN MONROSE" w:date="2013-09-30T22:02:00Z">
        <w:r>
          <w:lastRenderedPageBreak/>
          <w:t>If the attacker wants to compromis</w:t>
        </w:r>
        <w:r w:rsidR="009A24F6">
          <w:t xml:space="preserve">e the </w:t>
        </w:r>
        <w:proofErr w:type="spellStart"/>
        <w:r w:rsidR="009A24F6">
          <w:t>mPOS</w:t>
        </w:r>
        <w:proofErr w:type="spellEnd"/>
        <w:r w:rsidR="009A24F6">
          <w:t xml:space="preserve"> app, he will need to</w:t>
        </w:r>
        <w:r>
          <w:t>:</w:t>
        </w:r>
      </w:ins>
    </w:p>
    <w:p w14:paraId="0456600D" w14:textId="291D67E0" w:rsidR="009B1933" w:rsidRDefault="009B1933" w:rsidP="009F47FE">
      <w:pPr>
        <w:pStyle w:val="ListParagraph"/>
        <w:numPr>
          <w:ilvl w:val="0"/>
          <w:numId w:val="30"/>
        </w:numPr>
        <w:rPr>
          <w:ins w:id="396" w:author="Arnaud BARISAIN MONROSE" w:date="2013-09-30T22:03:00Z"/>
        </w:rPr>
      </w:pPr>
      <w:ins w:id="397" w:author="Arnaud BARISAIN MONROSE" w:date="2013-09-30T22:03:00Z">
        <w:r>
          <w:t>Find a way to install and run arbitrary code on the device</w:t>
        </w:r>
      </w:ins>
    </w:p>
    <w:p w14:paraId="7238BCF4" w14:textId="34ABD311" w:rsidR="009B1933" w:rsidRDefault="009B1933" w:rsidP="009F47FE">
      <w:pPr>
        <w:pStyle w:val="ListParagraph"/>
        <w:numPr>
          <w:ilvl w:val="0"/>
          <w:numId w:val="30"/>
        </w:numPr>
        <w:rPr>
          <w:ins w:id="398" w:author="Arnaud BARISAIN MONROSE" w:date="2013-09-30T22:23:00Z"/>
        </w:rPr>
      </w:pPr>
      <w:ins w:id="399" w:author="Arnaud BARISAIN MONROSE" w:date="2013-09-30T22:03:00Z">
        <w:r>
          <w:t>Escape the application’s</w:t>
        </w:r>
      </w:ins>
      <w:ins w:id="400" w:author="Arnaud BARISAIN MONROSE" w:date="2013-09-30T22:13:00Z">
        <w:r>
          <w:t xml:space="preserve"> sandbox</w:t>
        </w:r>
      </w:ins>
      <w:ins w:id="401" w:author="Arnaud BARISAIN MONROSE" w:date="2013-09-30T22:15:00Z">
        <w:r w:rsidR="00DF258D">
          <w:t xml:space="preserve"> (typically gaining root privileges</w:t>
        </w:r>
      </w:ins>
      <w:ins w:id="402" w:author="Arnaud BARISAIN MONROSE" w:date="2013-09-30T22:27:00Z">
        <w:r w:rsidR="001A3E42">
          <w:t xml:space="preserve"> and work around </w:t>
        </w:r>
        <w:proofErr w:type="spellStart"/>
        <w:r w:rsidR="001A3E42">
          <w:t>SELinux</w:t>
        </w:r>
      </w:ins>
      <w:proofErr w:type="spellEnd"/>
      <w:ins w:id="403" w:author="Arnaud BARISAIN MONROSE" w:date="2013-09-30T22:15:00Z">
        <w:r w:rsidR="00DF258D">
          <w:t>)</w:t>
        </w:r>
      </w:ins>
    </w:p>
    <w:p w14:paraId="774DAF06" w14:textId="35A4356D" w:rsidR="00DF258D" w:rsidRDefault="00DF258D" w:rsidP="009F47FE">
      <w:pPr>
        <w:pStyle w:val="ListParagraph"/>
        <w:numPr>
          <w:ilvl w:val="0"/>
          <w:numId w:val="30"/>
        </w:numPr>
        <w:rPr>
          <w:ins w:id="404" w:author="Arnaud BARISAIN MONROSE" w:date="2013-09-30T22:15:00Z"/>
        </w:rPr>
      </w:pPr>
      <w:ins w:id="405" w:author="Arnaud BARISAIN MONROSE" w:date="2013-09-30T22:23:00Z">
        <w:r>
          <w:t xml:space="preserve">Get the </w:t>
        </w:r>
        <w:proofErr w:type="spellStart"/>
        <w:r>
          <w:t>mPOS</w:t>
        </w:r>
        <w:proofErr w:type="spellEnd"/>
        <w:r>
          <w:t xml:space="preserve"> app, de</w:t>
        </w:r>
        <w:r w:rsidR="00E67A13">
          <w:t xml:space="preserve">compile it </w:t>
        </w:r>
      </w:ins>
      <w:ins w:id="406" w:author="Arnaud BARISAIN MONROSE" w:date="2013-09-30T22:25:00Z">
        <w:r w:rsidR="00E67A13">
          <w:t>and find</w:t>
        </w:r>
      </w:ins>
      <w:ins w:id="407" w:author="Arnaud BARISAIN MONROSE" w:date="2013-09-30T22:24:00Z">
        <w:r w:rsidR="005B3227">
          <w:t xml:space="preserve"> what to patch</w:t>
        </w:r>
      </w:ins>
      <w:ins w:id="408" w:author="Arnaud BARISAIN MONROSE" w:date="2013-09-30T22:25:00Z">
        <w:r w:rsidR="00E67A13">
          <w:t>,</w:t>
        </w:r>
      </w:ins>
      <w:ins w:id="409" w:author="Arnaud BARISAIN MONROSE" w:date="2013-09-30T22:24:00Z">
        <w:r w:rsidR="005B3227">
          <w:t xml:space="preserve"> </w:t>
        </w:r>
      </w:ins>
      <w:ins w:id="410" w:author="Arnaud BARISAIN MONROSE" w:date="2013-09-30T22:25:00Z">
        <w:r w:rsidR="00E67A13">
          <w:t xml:space="preserve">write the </w:t>
        </w:r>
      </w:ins>
      <w:ins w:id="411" w:author="Arnaud BARISAIN MONROSE" w:date="2013-09-30T22:23:00Z">
        <w:r w:rsidR="00E67A13">
          <w:t>patch</w:t>
        </w:r>
        <w:r>
          <w:t xml:space="preserve"> and recompile it.</w:t>
        </w:r>
      </w:ins>
    </w:p>
    <w:p w14:paraId="5B1EA5E5" w14:textId="40A439E4" w:rsidR="00DF258D" w:rsidRDefault="00DF258D" w:rsidP="009F47FE">
      <w:pPr>
        <w:pStyle w:val="ListParagraph"/>
        <w:numPr>
          <w:ilvl w:val="0"/>
          <w:numId w:val="30"/>
        </w:numPr>
        <w:rPr>
          <w:ins w:id="412" w:author="Arnaud BARISAIN MONROSE" w:date="2013-09-30T22:26:00Z"/>
        </w:rPr>
      </w:pPr>
      <w:ins w:id="413" w:author="Arnaud BARISAIN MONROSE" w:date="2013-09-30T22:15:00Z">
        <w:r>
          <w:t xml:space="preserve">Patch the operating system so that it allows the installation of a patched </w:t>
        </w:r>
        <w:proofErr w:type="spellStart"/>
        <w:r>
          <w:t>mPOS</w:t>
        </w:r>
        <w:proofErr w:type="spellEnd"/>
        <w:r>
          <w:t xml:space="preserve"> app</w:t>
        </w:r>
      </w:ins>
    </w:p>
    <w:p w14:paraId="1E7B9FA7" w14:textId="67935211" w:rsidR="009A24F6" w:rsidRDefault="009A24F6" w:rsidP="009F47FE">
      <w:pPr>
        <w:pStyle w:val="ListParagraph"/>
        <w:numPr>
          <w:ilvl w:val="0"/>
          <w:numId w:val="30"/>
        </w:numPr>
        <w:rPr>
          <w:ins w:id="414" w:author="Arnaud BARISAIN MONROSE" w:date="2013-09-30T22:26:00Z"/>
        </w:rPr>
      </w:pPr>
      <w:ins w:id="415" w:author="Arnaud BARISAIN MONROSE" w:date="2013-09-30T22:26:00Z">
        <w:r>
          <w:t xml:space="preserve">Execute the </w:t>
        </w:r>
        <w:proofErr w:type="spellStart"/>
        <w:r>
          <w:t>mPOS</w:t>
        </w:r>
        <w:proofErr w:type="spellEnd"/>
      </w:ins>
    </w:p>
    <w:p w14:paraId="07A888C3" w14:textId="77777777" w:rsidR="009A24F6" w:rsidRDefault="009A24F6" w:rsidP="009A24F6">
      <w:pPr>
        <w:rPr>
          <w:ins w:id="416" w:author="Arnaud BARISAIN MONROSE" w:date="2013-09-30T22:27:00Z"/>
        </w:rPr>
      </w:pPr>
    </w:p>
    <w:p w14:paraId="5D09CE33" w14:textId="62500DFF" w:rsidR="009A24F6" w:rsidRDefault="009A24F6" w:rsidP="009A24F6">
      <w:pPr>
        <w:rPr>
          <w:ins w:id="417" w:author="Arnaud BARISAIN MONROSE" w:date="2013-09-30T22:29:00Z"/>
        </w:rPr>
      </w:pPr>
      <w:ins w:id="418" w:author="Arnaud BARISAIN MONROSE" w:date="2013-09-30T22:27:00Z">
        <w:r>
          <w:t>All of this without the secure world program not noticing anything</w:t>
        </w:r>
      </w:ins>
      <w:ins w:id="419" w:author="Arnaud BARISAIN MONROSE" w:date="2013-09-30T22:40:00Z">
        <w:r w:rsidR="004A0942">
          <w:t xml:space="preserve"> wrong with the system’s health</w:t>
        </w:r>
      </w:ins>
      <w:ins w:id="420" w:author="Arnaud BARISAIN MONROSE" w:date="2013-09-30T22:27:00Z">
        <w:r>
          <w:t>.</w:t>
        </w:r>
      </w:ins>
    </w:p>
    <w:p w14:paraId="1439AA37" w14:textId="77777777" w:rsidR="009F47FE" w:rsidRDefault="009F47FE" w:rsidP="009A24F6">
      <w:pPr>
        <w:rPr>
          <w:ins w:id="421" w:author="Arnaud BARISAIN MONROSE" w:date="2013-09-30T22:26:00Z"/>
        </w:rPr>
      </w:pPr>
    </w:p>
    <w:p w14:paraId="47EB6374" w14:textId="6E0D3314" w:rsidR="009A24F6" w:rsidRDefault="009A24F6" w:rsidP="009A24F6">
      <w:pPr>
        <w:rPr>
          <w:ins w:id="422" w:author="Arnaud BARISAIN MONROSE" w:date="2013-09-30T22:26:00Z"/>
        </w:rPr>
      </w:pPr>
      <w:ins w:id="423" w:author="Arnaud BARISAIN MONROSE" w:date="2013-09-30T22:26:00Z">
        <w:r>
          <w:t xml:space="preserve">This is </w:t>
        </w:r>
      </w:ins>
      <w:ins w:id="424" w:author="Arnaud BARISAIN MONROSE" w:date="2013-09-30T22:27:00Z">
        <w:r w:rsidR="002E0411">
          <w:t>non-trivial</w:t>
        </w:r>
      </w:ins>
      <w:ins w:id="425" w:author="Arnaud BARISAIN MONROSE" w:date="2013-09-30T22:26:00Z">
        <w:r>
          <w:t xml:space="preserve"> work and requires a combination of multiple security flaws. </w:t>
        </w:r>
      </w:ins>
    </w:p>
    <w:p w14:paraId="624D1A1F" w14:textId="15954C8A" w:rsidR="00425634" w:rsidRDefault="00425634" w:rsidP="009A24F6">
      <w:pPr>
        <w:rPr>
          <w:ins w:id="426" w:author="Arnaud BARISAIN MONROSE" w:date="2013-09-30T22:35:00Z"/>
        </w:rPr>
      </w:pPr>
      <w:ins w:id="427" w:author="Arnaud BARISAIN MONROSE" w:date="2013-09-30T22:31:00Z">
        <w:r>
          <w:t xml:space="preserve">Even if the attacker did all of that, credit card information would still be safe since encrypted </w:t>
        </w:r>
      </w:ins>
      <w:ins w:id="428" w:author="Arnaud BARISAIN MONROSE" w:date="2013-09-30T22:32:00Z">
        <w:r w:rsidR="00016F6E">
          <w:t>by the SE.</w:t>
        </w:r>
      </w:ins>
    </w:p>
    <w:p w14:paraId="5576985E" w14:textId="6EA06155" w:rsidR="000754E6" w:rsidRDefault="000754E6" w:rsidP="009A24F6">
      <w:pPr>
        <w:rPr>
          <w:ins w:id="429" w:author="Arnaud BARISAIN MONROSE" w:date="2013-09-30T22:32:00Z"/>
        </w:rPr>
      </w:pPr>
      <w:ins w:id="430" w:author="Arnaud BARISAIN MONROSE" w:date="2013-09-30T22:35:00Z">
        <w:r>
          <w:t xml:space="preserve">Since this relies on unknown (or undisclosed) exploits, the </w:t>
        </w:r>
      </w:ins>
      <w:ins w:id="431" w:author="Arnaud BARISAIN MONROSE" w:date="2013-09-30T22:43:00Z">
        <w:r w:rsidR="003A0A65">
          <w:t>time</w:t>
        </w:r>
      </w:ins>
      <w:ins w:id="432" w:author="Arnaud BARISAIN MONROSE" w:date="2013-09-30T22:35:00Z">
        <w:r>
          <w:t xml:space="preserve"> </w:t>
        </w:r>
      </w:ins>
      <w:ins w:id="433" w:author="Arnaud BARISAIN MONROSE" w:date="2013-09-30T22:41:00Z">
        <w:r w:rsidR="00430D01">
          <w:t xml:space="preserve">and financial investment </w:t>
        </w:r>
      </w:ins>
      <w:ins w:id="434" w:author="Arnaud BARISAIN MONROSE" w:date="2013-09-30T22:35:00Z">
        <w:r w:rsidR="00F20030">
          <w:t xml:space="preserve">that hacking represents </w:t>
        </w:r>
        <w:r>
          <w:t xml:space="preserve">is hard to </w:t>
        </w:r>
        <w:r w:rsidR="00430D01">
          <w:t xml:space="preserve">quantify, but it is significantly higher than on an untrusted </w:t>
        </w:r>
      </w:ins>
      <w:ins w:id="435" w:author="Arnaud BARISAIN MONROSE" w:date="2013-09-30T22:43:00Z">
        <w:r w:rsidR="00430D01">
          <w:t>OS</w:t>
        </w:r>
      </w:ins>
      <w:ins w:id="436" w:author="Arnaud BARISAIN MONROSE" w:date="2013-09-30T22:35:00Z">
        <w:r w:rsidR="0052574C">
          <w:t xml:space="preserve"> and hardware.</w:t>
        </w:r>
      </w:ins>
    </w:p>
    <w:p w14:paraId="5AA8E9F7" w14:textId="77777777" w:rsidR="001405DB" w:rsidRDefault="001405DB" w:rsidP="009A24F6">
      <w:pPr>
        <w:rPr>
          <w:ins w:id="437" w:author="Arnaud BARISAIN MONROSE" w:date="2013-09-30T22:32:00Z"/>
        </w:rPr>
      </w:pPr>
    </w:p>
    <w:p w14:paraId="1DA081FB" w14:textId="54A1B868" w:rsidR="001405DB" w:rsidRDefault="001405DB" w:rsidP="009A24F6">
      <w:pPr>
        <w:rPr>
          <w:ins w:id="438" w:author="Arnaud BARISAIN MONROSE" w:date="2013-09-30T22:36:00Z"/>
        </w:rPr>
      </w:pPr>
      <w:ins w:id="439" w:author="Arnaud BARISAIN MONROSE" w:date="2013-09-30T22:32:00Z">
        <w:r>
          <w:t xml:space="preserve">Of course, </w:t>
        </w:r>
        <w:r w:rsidR="00E93212">
          <w:t>the SE could be hacked</w:t>
        </w:r>
        <w:r>
          <w:t>, but this would require much more work due to the nature of the SE and it</w:t>
        </w:r>
      </w:ins>
      <w:ins w:id="440" w:author="Arnaud BARISAIN MONROSE" w:date="2013-09-30T22:33:00Z">
        <w:r>
          <w:t>s limited operating system.</w:t>
        </w:r>
      </w:ins>
    </w:p>
    <w:p w14:paraId="61020F71" w14:textId="77777777" w:rsidR="008A1A7D" w:rsidRDefault="008A1A7D" w:rsidP="009A24F6">
      <w:pPr>
        <w:rPr>
          <w:ins w:id="441" w:author="Arnaud BARISAIN MONROSE" w:date="2013-09-30T22:36:00Z"/>
        </w:rPr>
      </w:pPr>
    </w:p>
    <w:p w14:paraId="0EF9013E" w14:textId="528149C9" w:rsidR="00C20C42" w:rsidRDefault="008A1A7D" w:rsidP="000A2923">
      <w:pPr>
        <w:rPr>
          <w:ins w:id="442" w:author="Arnaud BARISAIN MONROSE" w:date="2013-09-30T22:46:00Z"/>
        </w:rPr>
      </w:pPr>
      <w:ins w:id="443" w:author="Arnaud BARISAIN MONROSE" w:date="2013-09-30T22:36:00Z">
        <w:r>
          <w:t>Another attack would be to sniff the secure connection between the CLF and the SE, but this requires tools and can be really hard if the motherboard is protected against tampering</w:t>
        </w:r>
        <w:r w:rsidR="00A277C6">
          <w:t xml:space="preserve">. </w:t>
        </w:r>
      </w:ins>
      <w:ins w:id="444" w:author="Arnaud BARISAIN MONROSE" w:date="2013-09-30T22:45:00Z">
        <w:r w:rsidR="00C20C42">
          <w:t>It would be easier to listen for the contactless traffic using an external sniffer, but then it</w:t>
        </w:r>
      </w:ins>
      <w:ins w:id="445" w:author="Arnaud BARISAIN MONROSE" w:date="2013-09-30T22:46:00Z">
        <w:r w:rsidR="00C20C42">
          <w:t>’s not our app</w:t>
        </w:r>
        <w:r w:rsidR="00C948FD">
          <w:t>/device</w:t>
        </w:r>
        <w:r w:rsidR="00C20C42">
          <w:t>’s concern.</w:t>
        </w:r>
      </w:ins>
    </w:p>
    <w:p w14:paraId="1D2488CA" w14:textId="01B150F7" w:rsidR="001405DB" w:rsidRPr="009F47FE" w:rsidRDefault="00A277C6" w:rsidP="000A2923">
      <w:ins w:id="446" w:author="Arnaud BARISAIN MONROSE" w:date="2013-09-30T22:36:00Z">
        <w:r>
          <w:t>Even then, the impact</w:t>
        </w:r>
      </w:ins>
      <w:ins w:id="447" w:author="Arnaud BARISAIN MONROSE" w:date="2013-09-30T22:44:00Z">
        <w:r w:rsidR="003E38F1">
          <w:t xml:space="preserve"> is limited thanks to EMV </w:t>
        </w:r>
      </w:ins>
      <w:ins w:id="448" w:author="Arnaud BARISAIN MONROSE" w:date="2013-09-30T22:45:00Z">
        <w:r w:rsidR="003E38F1">
          <w:t xml:space="preserve">(with technologies like </w:t>
        </w:r>
        <w:proofErr w:type="spellStart"/>
        <w:r w:rsidR="003E38F1">
          <w:t>iCVV</w:t>
        </w:r>
        <w:proofErr w:type="spellEnd"/>
        <w:r w:rsidR="003E38F1">
          <w:t>)</w:t>
        </w:r>
        <w:r w:rsidR="00403A7A">
          <w:t>.</w:t>
        </w:r>
      </w:ins>
    </w:p>
    <w:p w14:paraId="71DF8A3C" w14:textId="1B7395F6" w:rsidR="004C643B" w:rsidRDefault="004C643B" w:rsidP="004C643B">
      <w:pPr>
        <w:pStyle w:val="Heading1"/>
        <w:rPr>
          <w:ins w:id="449" w:author="Arnaud BARISAIN MONROSE" w:date="2013-09-29T23:25:00Z"/>
        </w:rPr>
      </w:pPr>
      <w:bookmarkStart w:id="450" w:name="_Toc242174907"/>
      <w:ins w:id="451" w:author="Arnaud BARISAIN MONROSE" w:date="2013-09-29T23:25:00Z">
        <w:r>
          <w:t xml:space="preserve">Samsung’s example of TEE, </w:t>
        </w:r>
        <w:proofErr w:type="spellStart"/>
        <w:r>
          <w:t>Secureboot</w:t>
        </w:r>
        <w:proofErr w:type="spellEnd"/>
        <w:r>
          <w:t xml:space="preserve"> and Tamper detection implementation</w:t>
        </w:r>
        <w:bookmarkEnd w:id="450"/>
      </w:ins>
    </w:p>
    <w:p w14:paraId="27C708D9" w14:textId="77777777" w:rsidR="004C643B" w:rsidRDefault="004C643B" w:rsidP="004C643B">
      <w:pPr>
        <w:rPr>
          <w:ins w:id="452" w:author="Arnaud BARISAIN MONROSE" w:date="2013-09-29T23:25:00Z"/>
        </w:rPr>
      </w:pPr>
    </w:p>
    <w:p w14:paraId="19AB39C9" w14:textId="77777777" w:rsidR="004C643B" w:rsidRDefault="004C643B" w:rsidP="004C643B">
      <w:pPr>
        <w:rPr>
          <w:ins w:id="453" w:author="Arnaud BARISAIN MONROSE" w:date="2013-09-29T23:25:00Z"/>
        </w:rPr>
      </w:pPr>
      <w:ins w:id="454" w:author="Arnaud BARISAIN MONROSE" w:date="2013-09-29T23:25:00Z">
        <w:r>
          <w:t xml:space="preserve">Samsung, starting with the Note 3 and Galaxy S4 has based their KNOX security solution on it. It is a great example </w:t>
        </w:r>
      </w:ins>
    </w:p>
    <w:p w14:paraId="58D49C66" w14:textId="77777777" w:rsidR="004C643B" w:rsidRDefault="004C643B" w:rsidP="004C643B">
      <w:pPr>
        <w:rPr>
          <w:ins w:id="455" w:author="Arnaud BARISAIN MONROSE" w:date="2013-09-29T23:25:00Z"/>
        </w:rPr>
      </w:pPr>
      <w:ins w:id="456" w:author="Arnaud BARISAIN MONROSE" w:date="2013-09-29T23:25:00Z">
        <w:r>
          <w:t xml:space="preserve">KNOX relies on </w:t>
        </w:r>
        <w:proofErr w:type="spellStart"/>
        <w:r>
          <w:t>Secureboot</w:t>
        </w:r>
        <w:proofErr w:type="spellEnd"/>
        <w:r>
          <w:t xml:space="preserve">, a Chain Of Trust, SE Linux and ARM </w:t>
        </w:r>
        <w:proofErr w:type="spellStart"/>
        <w:r>
          <w:t>TrustZone</w:t>
        </w:r>
        <w:proofErr w:type="spellEnd"/>
        <w:r>
          <w:t>.</w:t>
        </w:r>
      </w:ins>
    </w:p>
    <w:p w14:paraId="6F80E0B9" w14:textId="77777777" w:rsidR="004C643B" w:rsidRDefault="004C643B" w:rsidP="004C643B">
      <w:pPr>
        <w:rPr>
          <w:ins w:id="457" w:author="Arnaud BARISAIN MONROSE" w:date="2013-09-29T23:25:00Z"/>
        </w:rPr>
      </w:pPr>
    </w:p>
    <w:p w14:paraId="3E3A1A16" w14:textId="77777777" w:rsidR="004C643B" w:rsidRDefault="004C643B" w:rsidP="004C643B">
      <w:pPr>
        <w:rPr>
          <w:ins w:id="458" w:author="Arnaud BARISAIN MONROSE" w:date="2013-09-29T23:25:00Z"/>
        </w:rPr>
      </w:pPr>
      <w:ins w:id="459" w:author="Arnaud BARISAIN MONROSE" w:date="2013-09-29T23:25:00Z">
        <w:r>
          <w:t xml:space="preserve">The KNOX container is an environment isolated from other Android apps on the phone. They cannot communicate using IPC (Inter-Process communication), via Android APIs or using the </w:t>
        </w:r>
        <w:proofErr w:type="spellStart"/>
        <w:r>
          <w:t>filesystem</w:t>
        </w:r>
        <w:proofErr w:type="spellEnd"/>
        <w:r>
          <w:t>. Only apps certified and signed by Samsung can be ran in it.</w:t>
        </w:r>
      </w:ins>
    </w:p>
    <w:p w14:paraId="560781A7" w14:textId="77777777" w:rsidR="004C643B" w:rsidRDefault="004C643B" w:rsidP="004C643B">
      <w:pPr>
        <w:rPr>
          <w:ins w:id="460" w:author="Arnaud BARISAIN MONROSE" w:date="2013-09-29T23:25:00Z"/>
        </w:rPr>
      </w:pPr>
    </w:p>
    <w:p w14:paraId="7905BE54" w14:textId="77777777" w:rsidR="004C643B" w:rsidRDefault="004C643B" w:rsidP="004C643B">
      <w:pPr>
        <w:rPr>
          <w:ins w:id="461" w:author="Arnaud BARISAIN MONROSE" w:date="2013-09-29T23:25:00Z"/>
        </w:rPr>
      </w:pPr>
      <w:ins w:id="462" w:author="Arnaud BARISAIN MONROSE" w:date="2013-09-29T23:25:00Z">
        <w:r>
          <w:t xml:space="preserve">It is implemented using </w:t>
        </w:r>
        <w:proofErr w:type="spellStart"/>
        <w:r>
          <w:t>SELinux</w:t>
        </w:r>
        <w:proofErr w:type="spellEnd"/>
        <w:r>
          <w:t xml:space="preserve"> containers. The problem with them is that they assume that the kernel is trustable and not compromised.</w:t>
        </w:r>
      </w:ins>
    </w:p>
    <w:p w14:paraId="6C639479" w14:textId="77777777" w:rsidR="004C643B" w:rsidRDefault="004C643B" w:rsidP="004C643B">
      <w:pPr>
        <w:rPr>
          <w:ins w:id="463" w:author="Arnaud BARISAIN MONROSE" w:date="2013-09-30T14:13:00Z"/>
        </w:rPr>
      </w:pPr>
      <w:ins w:id="464" w:author="Arnaud BARISAIN MONROSE" w:date="2013-09-29T23:25:00Z">
        <w:r>
          <w:t xml:space="preserve">That’s where the program running in the </w:t>
        </w:r>
        <w:proofErr w:type="spellStart"/>
        <w:r>
          <w:t>TrustZone</w:t>
        </w:r>
        <w:proofErr w:type="spellEnd"/>
        <w:r>
          <w:t xml:space="preserve"> secure world is used.</w:t>
        </w:r>
      </w:ins>
    </w:p>
    <w:p w14:paraId="20767408" w14:textId="7C96A2E7" w:rsidR="005B1281" w:rsidRDefault="005B1281" w:rsidP="004C643B">
      <w:pPr>
        <w:rPr>
          <w:ins w:id="465" w:author="Arnaud BARISAIN MONROSE" w:date="2013-09-29T23:25:00Z"/>
        </w:rPr>
      </w:pPr>
      <w:ins w:id="466" w:author="Arnaud BARISAIN MONROSE" w:date="2013-09-30T14:13:00Z">
        <w:r>
          <w:t xml:space="preserve">As said in the TPM section, the </w:t>
        </w:r>
        <w:proofErr w:type="spellStart"/>
        <w:r>
          <w:t>TrustZone</w:t>
        </w:r>
        <w:proofErr w:type="spellEnd"/>
        <w:r>
          <w:t xml:space="preserve"> program acts like a </w:t>
        </w:r>
      </w:ins>
      <w:ins w:id="467" w:author="Arnaud BARISAIN MONROSE" w:date="2013-09-30T14:14:00Z">
        <w:r>
          <w:t>virtual TPM.</w:t>
        </w:r>
      </w:ins>
    </w:p>
    <w:p w14:paraId="4343DED1" w14:textId="77777777" w:rsidR="004C643B" w:rsidRDefault="004C643B" w:rsidP="004C643B">
      <w:pPr>
        <w:rPr>
          <w:ins w:id="468" w:author="Arnaud BARISAIN MONROSE" w:date="2013-09-29T23:25:00Z"/>
        </w:rPr>
      </w:pPr>
      <w:ins w:id="469" w:author="Arnaud BARISAIN MONROSE" w:date="2013-09-29T23:25:00Z">
        <w:r>
          <w:t xml:space="preserve">When creating a KNOX container, the server sends a challenge to the device. This challenge is passed to the secure world program, which computes an answer </w:t>
        </w:r>
        <w:r>
          <w:lastRenderedPageBreak/>
          <w:t xml:space="preserve">after checking some system health status (such as hashes of the kernel’s pages, which must correspond with the </w:t>
        </w:r>
        <w:proofErr w:type="spellStart"/>
        <w:r>
          <w:t>precomputed</w:t>
        </w:r>
        <w:proofErr w:type="spellEnd"/>
        <w:r>
          <w:t xml:space="preserve"> ones). If the system is not compromised, the KNOX container will be created.</w:t>
        </w:r>
      </w:ins>
    </w:p>
    <w:p w14:paraId="1DC7D151" w14:textId="77777777" w:rsidR="004C643B" w:rsidRDefault="004C643B" w:rsidP="004C643B">
      <w:pPr>
        <w:rPr>
          <w:ins w:id="470" w:author="Arnaud BARISAIN MONROSE" w:date="2013-09-29T23:25:00Z"/>
        </w:rPr>
      </w:pPr>
    </w:p>
    <w:p w14:paraId="15B5DEA7" w14:textId="77777777" w:rsidR="004C643B" w:rsidRDefault="004C643B" w:rsidP="004C643B">
      <w:pPr>
        <w:rPr>
          <w:ins w:id="471" w:author="Arnaud BARISAIN MONROSE" w:date="2013-09-29T23:25:00Z"/>
        </w:rPr>
      </w:pPr>
      <w:ins w:id="472" w:author="Arnaud BARISAIN MONROSE" w:date="2013-09-29T23:25:00Z">
        <w:r>
          <w:t xml:space="preserve">To fight future breaches, the secure world program periodically checks the system’s health using various methods. If a compromised system is detected, it will react accordingly to how it was configured, allowing the </w:t>
        </w:r>
        <w:proofErr w:type="spellStart"/>
        <w:r>
          <w:t>securisation</w:t>
        </w:r>
        <w:proofErr w:type="spellEnd"/>
        <w:r>
          <w:t xml:space="preserve"> of the device, even post-attack.</w:t>
        </w:r>
      </w:ins>
    </w:p>
    <w:p w14:paraId="7D2B786B" w14:textId="77777777" w:rsidR="004C643B" w:rsidRDefault="004C643B" w:rsidP="004C643B">
      <w:pPr>
        <w:rPr>
          <w:ins w:id="473" w:author="Arnaud BARISAIN MONROSE" w:date="2013-09-29T23:25:00Z"/>
        </w:rPr>
      </w:pPr>
    </w:p>
    <w:p w14:paraId="07B79337" w14:textId="77777777" w:rsidR="004C643B" w:rsidRDefault="004C643B" w:rsidP="004C643B">
      <w:pPr>
        <w:rPr>
          <w:ins w:id="474" w:author="Arnaud BARISAIN MONROSE" w:date="2013-09-29T23:25:00Z"/>
        </w:rPr>
      </w:pPr>
      <w:ins w:id="475" w:author="Arnaud BARISAIN MONROSE" w:date="2013-09-29T23:25:00Z">
        <w:r>
          <w:t xml:space="preserve">The program also ensures </w:t>
        </w:r>
        <w:proofErr w:type="gramStart"/>
        <w:r>
          <w:t xml:space="preserve">that the </w:t>
        </w:r>
        <w:proofErr w:type="spellStart"/>
        <w:r>
          <w:t>bootloaders</w:t>
        </w:r>
        <w:proofErr w:type="spellEnd"/>
        <w:r>
          <w:t xml:space="preserve"> (multiple ones are used on a Samsung device) are all signed by Samsung</w:t>
        </w:r>
        <w:proofErr w:type="gramEnd"/>
        <w:r>
          <w:t xml:space="preserve">. If a non Samsung </w:t>
        </w:r>
        <w:proofErr w:type="spellStart"/>
        <w:r>
          <w:t>bootloader</w:t>
        </w:r>
        <w:proofErr w:type="spellEnd"/>
        <w:r>
          <w:t xml:space="preserve"> is detected, an (speculated) e-fuse will be </w:t>
        </w:r>
        <w:proofErr w:type="gramStart"/>
        <w:r>
          <w:t>written ,</w:t>
        </w:r>
        <w:proofErr w:type="gramEnd"/>
        <w:r>
          <w:t xml:space="preserve"> and the device will display “KNOX Warranty Void”. This cannot be reverted, and can prevent the device from using KNOX containers. </w:t>
        </w:r>
      </w:ins>
    </w:p>
    <w:p w14:paraId="3A63A786" w14:textId="77777777" w:rsidR="004C643B" w:rsidRPr="00E43CDE" w:rsidRDefault="004C643B" w:rsidP="0080539E"/>
    <w:p w14:paraId="13AEC09E" w14:textId="56C330F2" w:rsidR="00E04B89" w:rsidRPr="00E43CDE" w:rsidRDefault="00E04B89" w:rsidP="00E04B89">
      <w:pPr>
        <w:pStyle w:val="Heading1"/>
      </w:pPr>
      <w:bookmarkStart w:id="476" w:name="_Toc242174908"/>
      <w:r w:rsidRPr="00E43CDE">
        <w:t>Quick comparison o</w:t>
      </w:r>
      <w:r w:rsidR="00E045AA" w:rsidRPr="00E43CDE">
        <w:t xml:space="preserve">f </w:t>
      </w:r>
      <w:proofErr w:type="spellStart"/>
      <w:r w:rsidR="00E045AA" w:rsidRPr="00E43CDE">
        <w:t>iOS</w:t>
      </w:r>
      <w:proofErr w:type="spellEnd"/>
      <w:r w:rsidR="00E045AA" w:rsidRPr="00E43CDE">
        <w:t>, BlackBerry, Windows Phone/RT and Android</w:t>
      </w:r>
      <w:bookmarkEnd w:id="476"/>
    </w:p>
    <w:p w14:paraId="7A6C70C8" w14:textId="79ED9C4D" w:rsidR="009C7342" w:rsidRDefault="00FF1A02" w:rsidP="009C7342">
      <w:pPr>
        <w:rPr>
          <w:ins w:id="477" w:author="Arnaud BARISAIN MONROSE" w:date="2013-09-20T17:15:00Z"/>
        </w:rPr>
      </w:pPr>
      <w:ins w:id="478" w:author="Arnaud BARISAIN MONROSE" w:date="2013-09-20T17:13:00Z">
        <w:r>
          <w:t>Compared to Android</w:t>
        </w:r>
      </w:ins>
      <w:ins w:id="479" w:author="Arnaud BARISAIN MONROSE" w:date="2013-09-20T17:25:00Z">
        <w:r w:rsidR="00F61A45">
          <w:t xml:space="preserve"> and Blackberry 10</w:t>
        </w:r>
      </w:ins>
      <w:ins w:id="480" w:author="Arnaud BARISAIN MONROSE" w:date="2013-09-20T17:13:00Z">
        <w:r>
          <w:t xml:space="preserve">, which </w:t>
        </w:r>
      </w:ins>
      <w:ins w:id="481" w:author="Arnaud BARISAIN MONROSE" w:date="2013-09-20T17:26:00Z">
        <w:r w:rsidR="00F61A45">
          <w:t>are</w:t>
        </w:r>
      </w:ins>
      <w:ins w:id="482" w:author="Arnaud BARISAIN MONROSE" w:date="2013-09-20T17:13:00Z">
        <w:r>
          <w:t xml:space="preserve"> open platform</w:t>
        </w:r>
      </w:ins>
      <w:ins w:id="483" w:author="Arnaud BARISAIN MONROSE" w:date="2013-09-20T17:26:00Z">
        <w:r w:rsidR="00F61A45">
          <w:t>s</w:t>
        </w:r>
      </w:ins>
      <w:ins w:id="484" w:author="Arnaud BARISAIN MONROSE" w:date="2013-09-20T17:13:00Z">
        <w:r>
          <w:t xml:space="preserve">, the </w:t>
        </w:r>
      </w:ins>
      <w:ins w:id="485" w:author="Arnaud BARISAIN MONROSE" w:date="2013-09-20T17:15:00Z">
        <w:r>
          <w:t xml:space="preserve">competition has closed their mobile </w:t>
        </w:r>
        <w:proofErr w:type="spellStart"/>
        <w:r>
          <w:t>OSes</w:t>
        </w:r>
        <w:proofErr w:type="spellEnd"/>
        <w:r>
          <w:t xml:space="preserve"> and only distributes applications through their stores.</w:t>
        </w:r>
      </w:ins>
    </w:p>
    <w:p w14:paraId="714D94BB" w14:textId="77777777" w:rsidR="00FF1A02" w:rsidRDefault="00FF1A02" w:rsidP="009C7342">
      <w:pPr>
        <w:rPr>
          <w:ins w:id="486" w:author="Arnaud BARISAIN MONROSE" w:date="2013-09-20T17:22:00Z"/>
        </w:rPr>
      </w:pPr>
    </w:p>
    <w:p w14:paraId="7AD84DEA" w14:textId="2FD190D9" w:rsidR="00F61A45" w:rsidRDefault="00F61A45" w:rsidP="009C7342">
      <w:pPr>
        <w:rPr>
          <w:ins w:id="487" w:author="Arnaud BARISAIN MONROSE" w:date="2013-09-20T17:23:00Z"/>
        </w:rPr>
      </w:pPr>
      <w:ins w:id="488" w:author="Arnaud BARISAIN MONROSE" w:date="2013-09-20T17:23:00Z">
        <w:r>
          <w:t>Obviously, they let developers install their applications on their devices without having to pass the store validation.</w:t>
        </w:r>
      </w:ins>
    </w:p>
    <w:p w14:paraId="35850543" w14:textId="77777777" w:rsidR="00F61A45" w:rsidRDefault="00F61A45" w:rsidP="00911FBC">
      <w:pPr>
        <w:pStyle w:val="ListParagraph"/>
        <w:numPr>
          <w:ilvl w:val="0"/>
          <w:numId w:val="27"/>
        </w:numPr>
        <w:rPr>
          <w:ins w:id="489" w:author="Arnaud BARISAIN MONROSE" w:date="2013-09-20T17:30:00Z"/>
        </w:rPr>
      </w:pPr>
      <w:ins w:id="490" w:author="Arnaud BARISAIN MONROSE" w:date="2013-09-20T17:24:00Z">
        <w:r>
          <w:t xml:space="preserve">Blackberry lets you manually install applications to </w:t>
        </w:r>
      </w:ins>
      <w:ins w:id="491" w:author="Arnaud BARISAIN MONROSE" w:date="2013-09-20T17:28:00Z">
        <w:r>
          <w:t xml:space="preserve">any </w:t>
        </w:r>
      </w:ins>
      <w:ins w:id="492" w:author="Arnaud BARISAIN MONROSE" w:date="2013-09-20T17:24:00Z">
        <w:r>
          <w:t>phon</w:t>
        </w:r>
      </w:ins>
      <w:ins w:id="493" w:author="Arnaud BARISAIN MONROSE" w:date="2013-09-20T17:29:00Z">
        <w:r>
          <w:t>e</w:t>
        </w:r>
      </w:ins>
      <w:ins w:id="494" w:author="Arnaud BARISAIN MONROSE" w:date="2013-09-20T17:26:00Z">
        <w:r>
          <w:t xml:space="preserve"> (BB10 devices need to be in developer mode)</w:t>
        </w:r>
      </w:ins>
      <w:ins w:id="495" w:author="Arnaud BARISAIN MONROSE" w:date="2013-09-20T17:24:00Z">
        <w:r>
          <w:t xml:space="preserve">, but you must sign it using </w:t>
        </w:r>
      </w:ins>
      <w:ins w:id="496" w:author="Arnaud BARISAIN MONROSE" w:date="2013-09-20T17:30:00Z">
        <w:r>
          <w:t xml:space="preserve">the debug </w:t>
        </w:r>
      </w:ins>
      <w:ins w:id="497" w:author="Arnaud BARISAIN MONROSE" w:date="2013-09-20T17:24:00Z">
        <w:r>
          <w:t>key that</w:t>
        </w:r>
      </w:ins>
      <w:ins w:id="498" w:author="Arnaud BARISAIN MONROSE" w:date="2013-09-20T17:28:00Z">
        <w:r>
          <w:t xml:space="preserve"> </w:t>
        </w:r>
      </w:ins>
      <w:ins w:id="499" w:author="Arnaud BARISAIN MONROSE" w:date="2013-09-20T17:30:00Z">
        <w:r>
          <w:t>is</w:t>
        </w:r>
      </w:ins>
      <w:ins w:id="500" w:author="Arnaud BARISAIN MONROSE" w:date="2013-09-20T17:28:00Z">
        <w:r>
          <w:t xml:space="preserve"> provided to you by Blackberry after you register</w:t>
        </w:r>
      </w:ins>
      <w:ins w:id="501" w:author="Arnaud BARISAIN MONROSE" w:date="2013-09-20T17:30:00Z">
        <w:r>
          <w:t xml:space="preserve"> on their portal</w:t>
        </w:r>
      </w:ins>
      <w:ins w:id="502" w:author="Arnaud BARISAIN MONROSE" w:date="2013-09-20T17:28:00Z">
        <w:r>
          <w:t>.</w:t>
        </w:r>
      </w:ins>
    </w:p>
    <w:p w14:paraId="1783A159" w14:textId="5072FF02" w:rsidR="00F61A45" w:rsidRDefault="00F61A45" w:rsidP="00911FBC">
      <w:pPr>
        <w:pStyle w:val="ListParagraph"/>
        <w:numPr>
          <w:ilvl w:val="0"/>
          <w:numId w:val="27"/>
        </w:numPr>
        <w:rPr>
          <w:ins w:id="503" w:author="Arnaud BARISAIN MONROSE" w:date="2013-09-20T17:32:00Z"/>
        </w:rPr>
      </w:pPr>
      <w:proofErr w:type="spellStart"/>
      <w:proofErr w:type="gramStart"/>
      <w:ins w:id="504" w:author="Arnaud BARISAIN MONROSE" w:date="2013-09-20T17:30:00Z">
        <w:r>
          <w:t>iOS</w:t>
        </w:r>
        <w:proofErr w:type="spellEnd"/>
        <w:proofErr w:type="gramEnd"/>
        <w:r>
          <w:t xml:space="preserve"> Devices accept</w:t>
        </w:r>
      </w:ins>
      <w:ins w:id="505" w:author="Arnaud BARISAIN MONROSE" w:date="2013-09-20T17:28:00Z">
        <w:r>
          <w:t xml:space="preserve"> </w:t>
        </w:r>
      </w:ins>
      <w:ins w:id="506" w:author="Arnaud BARISAIN MONROSE" w:date="2013-09-20T17:30:00Z">
        <w:r>
          <w:t>applications signed by developers only if they have been provisioned (their UUID must be en</w:t>
        </w:r>
        <w:r w:rsidR="00457585">
          <w:t xml:space="preserve">tered into the Apple </w:t>
        </w:r>
        <w:proofErr w:type="spellStart"/>
        <w:r w:rsidR="00457585">
          <w:t>Dev</w:t>
        </w:r>
        <w:proofErr w:type="spellEnd"/>
        <w:r w:rsidR="00457585">
          <w:t xml:space="preserve"> Center, and a file must be downloaded and installed on the phone). The debug key lifetime is </w:t>
        </w:r>
      </w:ins>
      <w:ins w:id="507" w:author="Arnaud BARISAIN MONROSE" w:date="2013-09-20T17:32:00Z">
        <w:r w:rsidR="00457585">
          <w:t>limited (it lasts for some months)</w:t>
        </w:r>
        <w:proofErr w:type="gramStart"/>
        <w:r w:rsidR="00457585">
          <w:t>,</w:t>
        </w:r>
        <w:proofErr w:type="gramEnd"/>
        <w:r w:rsidR="00457585">
          <w:t xml:space="preserve"> requiring the app to be re-signed after it expires. </w:t>
        </w:r>
      </w:ins>
      <w:ins w:id="508" w:author="Arnaud BARISAIN MONROSE" w:date="2013-09-20T17:35:00Z">
        <w:r w:rsidR="00457585">
          <w:t xml:space="preserve">They can be installed from Safari (over the air) or using </w:t>
        </w:r>
        <w:proofErr w:type="spellStart"/>
        <w:r w:rsidR="00457585">
          <w:t>X</w:t>
        </w:r>
      </w:ins>
      <w:ins w:id="509" w:author="Arnaud BARISAIN MONROSE" w:date="2013-09-20T17:36:00Z">
        <w:r w:rsidR="00457585">
          <w:t>code</w:t>
        </w:r>
      </w:ins>
      <w:proofErr w:type="spellEnd"/>
      <w:ins w:id="510" w:author="Arnaud BARISAIN MONROSE" w:date="2013-09-20T17:35:00Z">
        <w:r w:rsidR="00457585">
          <w:t>.</w:t>
        </w:r>
      </w:ins>
    </w:p>
    <w:p w14:paraId="4DFBF5E7" w14:textId="77777777" w:rsidR="00457585" w:rsidRDefault="00457585" w:rsidP="00911FBC">
      <w:pPr>
        <w:pStyle w:val="ListParagraph"/>
        <w:rPr>
          <w:ins w:id="511" w:author="Arnaud BARISAIN MONROSE" w:date="2013-09-20T17:33:00Z"/>
        </w:rPr>
      </w:pPr>
    </w:p>
    <w:p w14:paraId="727A1F46" w14:textId="6A4512D3" w:rsidR="00457585" w:rsidRDefault="00457585" w:rsidP="00911FBC">
      <w:pPr>
        <w:pStyle w:val="ListParagraph"/>
        <w:rPr>
          <w:ins w:id="512" w:author="Arnaud BARISAIN MONROSE" w:date="2013-09-20T17:36:00Z"/>
        </w:rPr>
      </w:pPr>
      <w:ins w:id="513" w:author="Arnaud BARISAIN MONROSE" w:date="2013-09-20T17:33:00Z">
        <w:r>
          <w:t xml:space="preserve">An enterprise </w:t>
        </w:r>
      </w:ins>
      <w:ins w:id="514" w:author="Arnaud BARISAIN MONROSE" w:date="2013-09-20T17:34:00Z">
        <w:r>
          <w:t>distribution certificate allows anybody in it</w:t>
        </w:r>
      </w:ins>
      <w:ins w:id="515" w:author="Arnaud BARISAIN MONROSE" w:date="2013-09-20T17:35:00Z">
        <w:r>
          <w:t xml:space="preserve">’s possession to install any app they want on any </w:t>
        </w:r>
        <w:proofErr w:type="spellStart"/>
        <w:r>
          <w:t>iDevice</w:t>
        </w:r>
        <w:proofErr w:type="spellEnd"/>
        <w:r>
          <w:t xml:space="preserve"> without Apple’s consent. It is made for app deployment outside of the app store, and requires to be enrolled in the enterprise distribution program.</w:t>
        </w:r>
      </w:ins>
    </w:p>
    <w:p w14:paraId="502CB122" w14:textId="36936C09" w:rsidR="007D14D8" w:rsidRDefault="00DA7629" w:rsidP="006C56DF">
      <w:pPr>
        <w:pStyle w:val="ListParagraph"/>
        <w:tabs>
          <w:tab w:val="left" w:pos="5880"/>
        </w:tabs>
        <w:rPr>
          <w:ins w:id="516" w:author="Arnaud BARISAIN MONROSE" w:date="2013-09-20T17:36:00Z"/>
        </w:rPr>
      </w:pPr>
      <w:ins w:id="517" w:author="Arnaud BARISAIN MONROSE" w:date="2013-09-24T15:57:00Z">
        <w:r>
          <w:tab/>
        </w:r>
      </w:ins>
    </w:p>
    <w:p w14:paraId="5D944A81" w14:textId="63EB6AAB" w:rsidR="007D14D8" w:rsidRDefault="007D14D8" w:rsidP="00911FBC">
      <w:pPr>
        <w:pStyle w:val="ListParagraph"/>
        <w:numPr>
          <w:ilvl w:val="0"/>
          <w:numId w:val="28"/>
        </w:numPr>
        <w:rPr>
          <w:ins w:id="518" w:author="Arnaud BARISAIN MONROSE" w:date="2013-09-20T17:35:00Z"/>
        </w:rPr>
      </w:pPr>
      <w:ins w:id="519" w:author="Arnaud BARISAIN MONROSE" w:date="2013-09-20T17:37:00Z">
        <w:r>
          <w:t>Windows Phone devices can be unlocked if you have a Developer account</w:t>
        </w:r>
      </w:ins>
      <w:ins w:id="520" w:author="Arnaud BARISAIN MONROSE" w:date="2013-09-20T17:38:00Z">
        <w:r>
          <w:t>. After unlocking, the device will accept a maximum of 2 non-store applications</w:t>
        </w:r>
      </w:ins>
      <w:ins w:id="521" w:author="Arnaud BARISAIN MONROSE" w:date="2013-09-20T17:39:00Z">
        <w:r>
          <w:t xml:space="preserve"> for an unlimited time</w:t>
        </w:r>
      </w:ins>
      <w:ins w:id="522" w:author="Arnaud BARISAIN MONROSE" w:date="2013-09-20T17:38:00Z">
        <w:r>
          <w:t>. Any app can be installed, and there is no signature to take care of.</w:t>
        </w:r>
      </w:ins>
    </w:p>
    <w:p w14:paraId="612D4E52" w14:textId="77777777" w:rsidR="003E3D8F" w:rsidRDefault="003E3D8F" w:rsidP="00911FBC">
      <w:pPr>
        <w:pStyle w:val="ListParagraph"/>
        <w:rPr>
          <w:ins w:id="523" w:author="Arnaud BARISAIN MONROSE" w:date="2013-09-24T15:29:00Z"/>
        </w:rPr>
      </w:pPr>
    </w:p>
    <w:p w14:paraId="22229D4C" w14:textId="5CFEFB0E" w:rsidR="003E3D8F" w:rsidRDefault="003E3D8F" w:rsidP="006C56DF">
      <w:pPr>
        <w:pStyle w:val="ListParagraph"/>
        <w:ind w:left="360"/>
        <w:rPr>
          <w:ins w:id="524" w:author="Arnaud BARISAIN MONROSE" w:date="2013-09-24T16:28:00Z"/>
        </w:rPr>
      </w:pPr>
      <w:ins w:id="525" w:author="Arnaud BARISAIN MONROSE" w:date="2013-09-24T15:29:00Z">
        <w:r>
          <w:t xml:space="preserve">Regarding firmware modifications, </w:t>
        </w:r>
      </w:ins>
      <w:ins w:id="526" w:author="Arnaud BARISAIN MONROSE" w:date="2013-09-24T15:32:00Z">
        <w:r w:rsidR="0019732A">
          <w:t xml:space="preserve">many Android devices are sold with an unlocked </w:t>
        </w:r>
        <w:proofErr w:type="spellStart"/>
        <w:r w:rsidR="0019732A">
          <w:t>boo</w:t>
        </w:r>
      </w:ins>
      <w:ins w:id="527" w:author="Arnaud BARISAIN MONROSE" w:date="2013-09-24T15:35:00Z">
        <w:r w:rsidR="004F421C">
          <w:t>t</w:t>
        </w:r>
      </w:ins>
      <w:ins w:id="528" w:author="Arnaud BARISAIN MONROSE" w:date="2013-09-24T15:32:00Z">
        <w:r w:rsidR="0019732A">
          <w:t>loader</w:t>
        </w:r>
        <w:proofErr w:type="spellEnd"/>
        <w:r w:rsidR="0019732A">
          <w:t xml:space="preserve">, allowing users to flash custom </w:t>
        </w:r>
        <w:proofErr w:type="spellStart"/>
        <w:r w:rsidR="0019732A">
          <w:t>firmwares</w:t>
        </w:r>
      </w:ins>
      <w:proofErr w:type="spellEnd"/>
      <w:ins w:id="529" w:author="Arnaud BARISAIN MONROSE" w:date="2013-09-24T16:18:00Z">
        <w:r w:rsidR="001D282D">
          <w:t xml:space="preserve"> without </w:t>
        </w:r>
        <w:r w:rsidR="001D282D">
          <w:lastRenderedPageBreak/>
          <w:t xml:space="preserve">having to unlock it themselves by exploiting </w:t>
        </w:r>
      </w:ins>
      <w:proofErr w:type="gramStart"/>
      <w:ins w:id="530" w:author="Arnaud BARISAIN MONROSE" w:date="2013-09-24T17:18:00Z">
        <w:r w:rsidR="002B4B3F">
          <w:t>a vulnerability</w:t>
        </w:r>
      </w:ins>
      <w:proofErr w:type="gramEnd"/>
      <w:ins w:id="531" w:author="Arnaud BARISAIN MONROSE" w:date="2013-09-24T15:32:00Z">
        <w:r w:rsidR="0019732A">
          <w:t>. Usually, cell phones subsidized by carriers are locked.</w:t>
        </w:r>
      </w:ins>
    </w:p>
    <w:p w14:paraId="51B11AF2" w14:textId="77777777" w:rsidR="005209FD" w:rsidRDefault="005209FD" w:rsidP="006C56DF">
      <w:pPr>
        <w:pStyle w:val="ListParagraph"/>
        <w:ind w:left="360"/>
        <w:rPr>
          <w:ins w:id="532" w:author="Arnaud BARISAIN MONROSE" w:date="2013-09-24T16:28:00Z"/>
        </w:rPr>
      </w:pPr>
    </w:p>
    <w:p w14:paraId="5F896FD0" w14:textId="2AB27ACB" w:rsidR="00DA7629" w:rsidRDefault="005209FD" w:rsidP="006C56DF">
      <w:pPr>
        <w:pStyle w:val="ListParagraph"/>
        <w:ind w:left="360"/>
        <w:rPr>
          <w:ins w:id="533" w:author="Arnaud BARISAIN MONROSE" w:date="2013-09-20T17:15:00Z"/>
        </w:rPr>
      </w:pPr>
      <w:proofErr w:type="spellStart"/>
      <w:proofErr w:type="gramStart"/>
      <w:ins w:id="534" w:author="Arnaud BARISAIN MONROSE" w:date="2013-09-24T16:28:00Z">
        <w:r>
          <w:t>iOS</w:t>
        </w:r>
      </w:ins>
      <w:proofErr w:type="spellEnd"/>
      <w:proofErr w:type="gramEnd"/>
      <w:ins w:id="535" w:author="Arnaud BARISAIN MONROSE" w:date="2013-09-24T16:29:00Z">
        <w:r>
          <w:t>, Blackberry</w:t>
        </w:r>
      </w:ins>
      <w:ins w:id="536" w:author="Arnaud BARISAIN MONROSE" w:date="2013-09-24T16:28:00Z">
        <w:r>
          <w:t xml:space="preserve"> and Windows Phones</w:t>
        </w:r>
      </w:ins>
      <w:ins w:id="537" w:author="Arnaud BARISAIN MONROSE" w:date="2013-09-24T23:04:00Z">
        <w:r w:rsidR="00F80143">
          <w:t>/RT</w:t>
        </w:r>
      </w:ins>
      <w:ins w:id="538" w:author="Arnaud BARISAIN MONROSE" w:date="2013-09-24T16:28:00Z">
        <w:r>
          <w:t xml:space="preserve"> devices always come locked</w:t>
        </w:r>
      </w:ins>
      <w:ins w:id="539" w:author="Arnaud BARISAIN MONROSE" w:date="2013-09-24T16:29:00Z">
        <w:r>
          <w:t xml:space="preserve">. Vulnerabilities are required to </w:t>
        </w:r>
      </w:ins>
      <w:ins w:id="540" w:author="Arnaud BARISAIN MONROSE" w:date="2013-09-24T16:30:00Z">
        <w:r>
          <w:t xml:space="preserve">let it boot </w:t>
        </w:r>
      </w:ins>
      <w:ins w:id="541" w:author="Arnaud BARISAIN MONROSE" w:date="2013-09-24T16:33:00Z">
        <w:r>
          <w:t xml:space="preserve">kernels signed with another key than the </w:t>
        </w:r>
      </w:ins>
      <w:proofErr w:type="gramStart"/>
      <w:ins w:id="542" w:author="Arnaud BARISAIN MONROSE" w:date="2013-09-24T16:34:00Z">
        <w:r>
          <w:t>manufacturer’s</w:t>
        </w:r>
        <w:proofErr w:type="gramEnd"/>
        <w:r>
          <w:t>.</w:t>
        </w:r>
      </w:ins>
      <w:ins w:id="543" w:author="Arnaud BARISAIN MONROSE" w:date="2013-09-24T23:04:00Z">
        <w:r w:rsidR="00255433">
          <w:t xml:space="preserve"> They rely on the </w:t>
        </w:r>
      </w:ins>
      <w:ins w:id="544" w:author="Arnaud BARISAIN MONROSE" w:date="2013-09-24T23:05:00Z">
        <w:r w:rsidR="00255433">
          <w:t>“chain of trust”</w:t>
        </w:r>
      </w:ins>
      <w:ins w:id="545" w:author="Arnaud BARISAIN MONROSE" w:date="2013-09-30T11:20:00Z">
        <w:r w:rsidR="00916B2F">
          <w:t xml:space="preserve"> and secure boot</w:t>
        </w:r>
      </w:ins>
      <w:ins w:id="546" w:author="Arnaud BARISAIN MONROSE" w:date="2013-09-24T23:05:00Z">
        <w:r w:rsidR="00255433">
          <w:t xml:space="preserve"> mechanism</w:t>
        </w:r>
      </w:ins>
      <w:ins w:id="547" w:author="Arnaud BARISAIN MONROSE" w:date="2013-09-30T11:20:00Z">
        <w:r w:rsidR="00916B2F">
          <w:t xml:space="preserve">s </w:t>
        </w:r>
      </w:ins>
      <w:ins w:id="548" w:author="Arnaud BARISAIN MONROSE" w:date="2013-09-24T23:05:00Z">
        <w:r w:rsidR="00255433">
          <w:t>described earlier.</w:t>
        </w:r>
      </w:ins>
    </w:p>
    <w:p w14:paraId="38DF28E4" w14:textId="77777777" w:rsidR="00FF1A02" w:rsidRPr="00E43CDE" w:rsidRDefault="00FF1A02" w:rsidP="009C7342"/>
    <w:p w14:paraId="3220206D" w14:textId="77777777" w:rsidR="00E04B89" w:rsidRDefault="00E04B89" w:rsidP="00E04B89">
      <w:pPr>
        <w:pStyle w:val="Heading1"/>
        <w:rPr>
          <w:ins w:id="549" w:author="Arnaud BARISAIN MONROSE" w:date="2013-09-30T19:22:00Z"/>
        </w:rPr>
      </w:pPr>
      <w:bookmarkStart w:id="550" w:name="_Toc242174909"/>
      <w:commentRangeStart w:id="551"/>
      <w:r w:rsidRPr="00E43CDE">
        <w:t>Conclusion</w:t>
      </w:r>
      <w:bookmarkEnd w:id="550"/>
      <w:commentRangeEnd w:id="551"/>
      <w:r w:rsidR="006B5CA6">
        <w:rPr>
          <w:rStyle w:val="CommentReference"/>
          <w:rFonts w:asciiTheme="minorHAnsi" w:eastAsiaTheme="minorEastAsia" w:hAnsiTheme="minorHAnsi" w:cstheme="minorBidi"/>
          <w:b w:val="0"/>
          <w:bCs w:val="0"/>
          <w:color w:val="auto"/>
        </w:rPr>
        <w:commentReference w:id="551"/>
      </w:r>
    </w:p>
    <w:p w14:paraId="0224865E" w14:textId="3BC3E924" w:rsidR="009B726D" w:rsidRDefault="005847A1" w:rsidP="00E53267">
      <w:pPr>
        <w:rPr>
          <w:ins w:id="552" w:author="Arnaud BARISAIN MONROSE" w:date="2013-09-30T19:27:00Z"/>
        </w:rPr>
      </w:pPr>
      <w:ins w:id="553" w:author="Arnaud BARISAIN MONROSE" w:date="2013-09-30T19:26:00Z">
        <w:r>
          <w:t xml:space="preserve">This paper exposes the necessity to take extra caution and secure the </w:t>
        </w:r>
      </w:ins>
      <w:ins w:id="554" w:author="Arnaud BARISAIN MONROSE" w:date="2013-09-30T19:27:00Z">
        <w:r>
          <w:t>environment</w:t>
        </w:r>
      </w:ins>
      <w:ins w:id="555" w:author="Arnaud BARISAIN MONROSE" w:date="2013-09-30T19:26:00Z">
        <w:r>
          <w:t xml:space="preserve"> </w:t>
        </w:r>
      </w:ins>
      <w:ins w:id="556" w:author="Arnaud BARISAIN MONROSE" w:date="2013-09-30T19:27:00Z">
        <w:r>
          <w:t>around the application as much as possible.</w:t>
        </w:r>
      </w:ins>
      <w:ins w:id="557" w:author="Arnaud BARISAIN MONROSE" w:date="2013-09-30T19:30:00Z">
        <w:r>
          <w:t xml:space="preserve"> This requires collaboration of the system up to the Boot ROM level.</w:t>
        </w:r>
      </w:ins>
    </w:p>
    <w:p w14:paraId="2D593D6C" w14:textId="7A3AAE73" w:rsidR="005847A1" w:rsidRDefault="005847A1" w:rsidP="00E53267">
      <w:pPr>
        <w:rPr>
          <w:ins w:id="558" w:author="Arnaud BARISAIN MONROSE" w:date="2013-09-30T19:30:00Z"/>
        </w:rPr>
      </w:pPr>
      <w:ins w:id="559" w:author="Arnaud BARISAIN MONROSE" w:date="2013-09-30T19:27:00Z">
        <w:r>
          <w:t xml:space="preserve">Hardware security, when handling sensitive data like we do, can and should be leveraged, especially on </w:t>
        </w:r>
      </w:ins>
      <w:ins w:id="560" w:author="Arnaud BARISAIN MONROSE" w:date="2013-09-30T19:30:00Z">
        <w:r>
          <w:t xml:space="preserve">untrusted and </w:t>
        </w:r>
        <w:proofErr w:type="spellStart"/>
        <w:r>
          <w:t>untrustable</w:t>
        </w:r>
        <w:proofErr w:type="spellEnd"/>
        <w:r>
          <w:t xml:space="preserve"> environments.</w:t>
        </w:r>
      </w:ins>
    </w:p>
    <w:p w14:paraId="38435DF9" w14:textId="77777777" w:rsidR="005847A1" w:rsidRDefault="005847A1" w:rsidP="00E53267">
      <w:pPr>
        <w:rPr>
          <w:ins w:id="561" w:author="Arnaud BARISAIN MONROSE" w:date="2013-09-30T19:30:00Z"/>
        </w:rPr>
      </w:pPr>
    </w:p>
    <w:p w14:paraId="73EC2AC9" w14:textId="77777777" w:rsidR="00900A96" w:rsidRDefault="005847A1" w:rsidP="00E04B89">
      <w:pPr>
        <w:rPr>
          <w:ins w:id="562" w:author="Arnaud BARISAIN MONROSE" w:date="2013-09-30T19:32:00Z"/>
        </w:rPr>
      </w:pPr>
      <w:ins w:id="563" w:author="Arnaud BARISAIN MONROSE" w:date="2013-09-30T19:31:00Z">
        <w:r>
          <w:t>Naturally, every solution presented here</w:t>
        </w:r>
      </w:ins>
      <w:ins w:id="564" w:author="Arnaud BARISAIN MONROSE" w:date="2013-09-30T19:35:00Z">
        <w:r w:rsidR="00820498">
          <w:t xml:space="preserve"> (even hardware based)</w:t>
        </w:r>
      </w:ins>
      <w:ins w:id="565" w:author="Arnaud BARISAIN MONROSE" w:date="2013-09-30T19:31:00Z">
        <w:r>
          <w:t xml:space="preserve"> is not </w:t>
        </w:r>
      </w:ins>
      <w:ins w:id="566" w:author="Arnaud BARISAIN MONROSE" w:date="2013-09-30T19:32:00Z">
        <w:r>
          <w:t>unbreakable</w:t>
        </w:r>
      </w:ins>
      <w:ins w:id="567" w:author="Arnaud BARISAIN MONROSE" w:date="2013-09-30T19:31:00Z">
        <w:r>
          <w:t xml:space="preserve"> and might end up being hacked one day or another</w:t>
        </w:r>
      </w:ins>
      <w:ins w:id="568" w:author="Arnaud BARISAIN MONROSE" w:date="2013-09-30T19:32:00Z">
        <w:r>
          <w:t xml:space="preserve"> by somebody with </w:t>
        </w:r>
      </w:ins>
      <w:ins w:id="569" w:author="Arnaud BARISAIN MONROSE" w:date="2013-09-30T19:34:00Z">
        <w:r w:rsidR="00820498">
          <w:t>enough incentive, knowledge and resources</w:t>
        </w:r>
      </w:ins>
      <w:ins w:id="570" w:author="Arnaud BARISAIN MONROSE" w:date="2013-09-30T19:31:00Z">
        <w:r>
          <w:t>.</w:t>
        </w:r>
      </w:ins>
    </w:p>
    <w:p w14:paraId="08551117" w14:textId="670CDC8A" w:rsidR="00053338" w:rsidRDefault="005847A1" w:rsidP="00E04B89">
      <w:pPr>
        <w:rPr>
          <w:ins w:id="571" w:author="Arnaud BARISAIN MONROSE" w:date="2013-09-30T19:39:00Z"/>
        </w:rPr>
      </w:pPr>
      <w:ins w:id="572" w:author="Arnaud BARISAIN MONROSE" w:date="2013-09-30T19:32:00Z">
        <w:r>
          <w:t xml:space="preserve">The goal is to make this hack </w:t>
        </w:r>
      </w:ins>
      <w:ins w:id="573" w:author="Arnaud BARISAIN MONROSE" w:date="2013-09-30T19:34:00Z">
        <w:r w:rsidR="00820498">
          <w:t xml:space="preserve">as hard </w:t>
        </w:r>
      </w:ins>
      <w:ins w:id="574" w:author="Arnaud BARISAIN MONROSE" w:date="2013-09-30T19:37:00Z">
        <w:r w:rsidR="00693F5A">
          <w:t xml:space="preserve">and expensive </w:t>
        </w:r>
      </w:ins>
      <w:ins w:id="575" w:author="Arnaud BARISAIN MONROSE" w:date="2013-09-30T19:34:00Z">
        <w:r w:rsidR="00820498">
          <w:t>as we poss</w:t>
        </w:r>
        <w:r w:rsidR="003E07A7">
          <w:t>ibly can</w:t>
        </w:r>
      </w:ins>
      <w:ins w:id="576" w:author="Arnaud BARISAIN MONROSE" w:date="2013-09-30T19:37:00Z">
        <w:r w:rsidR="00693F5A">
          <w:t xml:space="preserve"> in order to discourage it</w:t>
        </w:r>
      </w:ins>
      <w:ins w:id="577" w:author="Arnaud BARISAIN MONROSE" w:date="2013-09-30T19:34:00Z">
        <w:r w:rsidR="00053338">
          <w:t xml:space="preserve">: if our platform is hard to break into, hackers </w:t>
        </w:r>
      </w:ins>
      <w:ins w:id="578" w:author="Arnaud BARISAIN MONROSE" w:date="2013-09-30T19:40:00Z">
        <w:r w:rsidR="00764897">
          <w:t>will be more tempted</w:t>
        </w:r>
      </w:ins>
      <w:ins w:id="579" w:author="Arnaud BARISAIN MONROSE" w:date="2013-09-30T19:34:00Z">
        <w:r w:rsidR="00053338">
          <w:t xml:space="preserve"> look into easier and cheaper ways to achieve their goal</w:t>
        </w:r>
      </w:ins>
      <w:ins w:id="580" w:author="Arnaud BARISAIN MONROSE" w:date="2013-09-30T19:39:00Z">
        <w:r w:rsidR="00053338">
          <w:t>.</w:t>
        </w:r>
      </w:ins>
    </w:p>
    <w:p w14:paraId="307EC532" w14:textId="68C8459A" w:rsidR="00E946FC" w:rsidRDefault="00053338" w:rsidP="00E04B89">
      <w:pPr>
        <w:rPr>
          <w:ins w:id="581" w:author="Arnaud BARISAIN MONROSE" w:date="2013-09-24T22:36:00Z"/>
        </w:rPr>
      </w:pPr>
      <w:ins w:id="582" w:author="Arnaud BARISAIN MONROSE" w:date="2013-09-30T19:39:00Z">
        <w:r>
          <w:t xml:space="preserve">We also need </w:t>
        </w:r>
      </w:ins>
      <w:ins w:id="583" w:author="Arnaud BARISAIN MONROSE" w:date="2013-09-30T19:34:00Z">
        <w:r w:rsidR="003E07A7">
          <w:t>to react fast in what could be described as a</w:t>
        </w:r>
        <w:r w:rsidR="00820498">
          <w:t xml:space="preserve"> </w:t>
        </w:r>
      </w:ins>
      <w:ins w:id="584" w:author="Arnaud BARISAIN MONROSE" w:date="2013-09-30T19:36:00Z">
        <w:r w:rsidR="00900A96">
          <w:t>“</w:t>
        </w:r>
      </w:ins>
      <w:ins w:id="585" w:author="Arnaud BARISAIN MONROSE" w:date="2013-09-30T19:34:00Z">
        <w:r w:rsidR="00820498">
          <w:t>cat and mouse</w:t>
        </w:r>
      </w:ins>
      <w:ins w:id="586" w:author="Arnaud BARISAIN MONROSE" w:date="2013-09-30T19:36:00Z">
        <w:r w:rsidR="00900A96">
          <w:t xml:space="preserve"> game”</w:t>
        </w:r>
      </w:ins>
      <w:proofErr w:type="gramStart"/>
      <w:ins w:id="587" w:author="Arnaud BARISAIN MONROSE" w:date="2013-09-30T19:39:00Z">
        <w:r w:rsidR="007C05EC">
          <w:t>,</w:t>
        </w:r>
        <w:proofErr w:type="gramEnd"/>
        <w:r w:rsidR="007C05EC">
          <w:t xml:space="preserve"> just like the one Apple plays with </w:t>
        </w:r>
        <w:proofErr w:type="spellStart"/>
        <w:r w:rsidR="007C05EC">
          <w:t>jailbreakers</w:t>
        </w:r>
      </w:ins>
      <w:proofErr w:type="spellEnd"/>
      <w:ins w:id="588" w:author="Arnaud BARISAIN MONROSE" w:date="2013-09-30T19:37:00Z">
        <w:r w:rsidR="001679AD">
          <w:t>.</w:t>
        </w:r>
      </w:ins>
    </w:p>
    <w:p w14:paraId="006135EC" w14:textId="77777777" w:rsidR="00764897" w:rsidRDefault="00764897">
      <w:pPr>
        <w:rPr>
          <w:ins w:id="589" w:author="Arnaud BARISAIN MONROSE" w:date="2013-09-30T19:40:00Z"/>
          <w:rFonts w:asciiTheme="majorHAnsi" w:eastAsiaTheme="majorEastAsia" w:hAnsiTheme="majorHAnsi" w:cstheme="majorBidi"/>
          <w:b/>
          <w:bCs/>
          <w:color w:val="345A8A" w:themeColor="accent1" w:themeShade="B5"/>
          <w:sz w:val="32"/>
          <w:szCs w:val="32"/>
        </w:rPr>
      </w:pPr>
      <w:bookmarkStart w:id="590" w:name="_Toc242174910"/>
      <w:ins w:id="591" w:author="Arnaud BARISAIN MONROSE" w:date="2013-09-30T19:40:00Z">
        <w:r>
          <w:br w:type="page"/>
        </w:r>
      </w:ins>
    </w:p>
    <w:p w14:paraId="483598CD" w14:textId="737591A4" w:rsidR="00E946FC" w:rsidRDefault="00E946FC" w:rsidP="00E04B89">
      <w:pPr>
        <w:pStyle w:val="Heading1"/>
        <w:rPr>
          <w:ins w:id="592" w:author="Arnaud BARISAIN MONROSE" w:date="2013-09-24T22:36:00Z"/>
        </w:rPr>
      </w:pPr>
      <w:ins w:id="593" w:author="Arnaud BARISAIN MONROSE" w:date="2013-09-24T22:36:00Z">
        <w:r>
          <w:lastRenderedPageBreak/>
          <w:t>References</w:t>
        </w:r>
        <w:bookmarkEnd w:id="590"/>
      </w:ins>
    </w:p>
    <w:p w14:paraId="69202614" w14:textId="4AB7B7AE" w:rsidR="00327E4E" w:rsidRDefault="00327E4E" w:rsidP="002E3C42">
      <w:pPr>
        <w:pStyle w:val="ListParagraph"/>
        <w:numPr>
          <w:ilvl w:val="0"/>
          <w:numId w:val="29"/>
        </w:numPr>
        <w:rPr>
          <w:ins w:id="594" w:author="Arnaud BARISAIN MONROSE" w:date="2013-09-24T23:20:00Z"/>
        </w:rPr>
      </w:pPr>
      <w:ins w:id="595" w:author="Arnaud BARISAIN MONROSE" w:date="2013-09-24T23:03:00Z">
        <w:r>
          <w:t>Apple, “</w:t>
        </w:r>
      </w:ins>
      <w:proofErr w:type="spellStart"/>
      <w:ins w:id="596" w:author="Arnaud BARISAIN MONROSE" w:date="2013-09-24T23:02:00Z">
        <w:r>
          <w:t>iOS</w:t>
        </w:r>
        <w:proofErr w:type="spellEnd"/>
        <w:r>
          <w:t xml:space="preserve"> Security</w:t>
        </w:r>
      </w:ins>
      <w:ins w:id="597" w:author="Arnaud BARISAIN MONROSE" w:date="2013-09-24T23:03:00Z">
        <w:r>
          <w:t>”, 2012</w:t>
        </w:r>
      </w:ins>
      <w:ins w:id="598" w:author="Arnaud BARISAIN MONROSE" w:date="2013-09-24T23:10:00Z">
        <w:r w:rsidR="004B3340">
          <w:t xml:space="preserve"> </w:t>
        </w:r>
        <w:r w:rsidR="004B3340">
          <w:fldChar w:fldCharType="begin"/>
        </w:r>
        <w:r w:rsidR="004B3340">
          <w:instrText xml:space="preserve"> HYPERLINK "</w:instrText>
        </w:r>
        <w:r w:rsidR="004B3340" w:rsidRPr="004B3340">
          <w:instrText>http://images.apple.com/iphone/business/docs/iOS_Security_Oct12.pdf</w:instrText>
        </w:r>
        <w:r w:rsidR="004B3340">
          <w:instrText xml:space="preserve">" </w:instrText>
        </w:r>
        <w:r w:rsidR="004B3340">
          <w:fldChar w:fldCharType="separate"/>
        </w:r>
        <w:r w:rsidR="004B3340" w:rsidRPr="00ED4BF4">
          <w:rPr>
            <w:rStyle w:val="Hyperlink"/>
          </w:rPr>
          <w:t>http://images.apple.com/iphone/business/docs/iOS_Security_Oct12.pdf</w:t>
        </w:r>
        <w:r w:rsidR="004B3340">
          <w:fldChar w:fldCharType="end"/>
        </w:r>
      </w:ins>
    </w:p>
    <w:p w14:paraId="4AC154F6" w14:textId="53F9EBC7" w:rsidR="0098458C" w:rsidRDefault="0098458C" w:rsidP="002E3C42">
      <w:pPr>
        <w:pStyle w:val="ListParagraph"/>
        <w:numPr>
          <w:ilvl w:val="0"/>
          <w:numId w:val="29"/>
        </w:numPr>
        <w:rPr>
          <w:ins w:id="599" w:author="Arnaud BARISAIN MONROSE" w:date="2013-09-24T23:10:00Z"/>
        </w:rPr>
      </w:pPr>
      <w:ins w:id="600" w:author="Arnaud BARISAIN MONROSE" w:date="2013-09-24T23:20:00Z">
        <w:r>
          <w:t xml:space="preserve">Google, </w:t>
        </w:r>
      </w:ins>
      <w:ins w:id="601" w:author="Arnaud BARISAIN MONROSE" w:date="2013-09-24T23:22:00Z">
        <w:r>
          <w:t xml:space="preserve">“Android Security Overview” </w:t>
        </w:r>
        <w:r w:rsidRPr="0098458C">
          <w:t>http://source.android.com/devices/tech/security/index.html</w:t>
        </w:r>
      </w:ins>
    </w:p>
    <w:p w14:paraId="51C3F548" w14:textId="3DE615B2" w:rsidR="004B3340" w:rsidRDefault="004B3340" w:rsidP="002E3C42">
      <w:pPr>
        <w:pStyle w:val="ListParagraph"/>
        <w:numPr>
          <w:ilvl w:val="0"/>
          <w:numId w:val="29"/>
        </w:numPr>
        <w:rPr>
          <w:ins w:id="602" w:author="Arnaud BARISAIN MONROSE" w:date="2013-09-30T09:10:00Z"/>
        </w:rPr>
      </w:pPr>
      <w:ins w:id="603" w:author="Arnaud BARISAIN MONROSE" w:date="2013-09-24T23:10:00Z">
        <w:r>
          <w:t xml:space="preserve">Trusted Computing Group website </w:t>
        </w:r>
        <w:r>
          <w:fldChar w:fldCharType="begin"/>
        </w:r>
        <w:r>
          <w:instrText xml:space="preserve"> HYPERLINK "http://www.trustedcomputinggroup.org" </w:instrText>
        </w:r>
        <w:r>
          <w:fldChar w:fldCharType="separate"/>
        </w:r>
        <w:r w:rsidRPr="00ED4BF4">
          <w:rPr>
            <w:rStyle w:val="Hyperlink"/>
          </w:rPr>
          <w:t>http://www.trustedcomputinggroup.org</w:t>
        </w:r>
        <w:r>
          <w:fldChar w:fldCharType="end"/>
        </w:r>
      </w:ins>
    </w:p>
    <w:p w14:paraId="5878329B" w14:textId="7DE3D9B2" w:rsidR="00B707F6" w:rsidRDefault="00B707F6" w:rsidP="002E3C42">
      <w:pPr>
        <w:pStyle w:val="ListParagraph"/>
        <w:numPr>
          <w:ilvl w:val="0"/>
          <w:numId w:val="29"/>
        </w:numPr>
        <w:rPr>
          <w:ins w:id="604" w:author="Arnaud BARISAIN MONROSE" w:date="2013-09-30T09:02:00Z"/>
        </w:rPr>
      </w:pPr>
      <w:proofErr w:type="spellStart"/>
      <w:ins w:id="605" w:author="Arnaud BARISAIN MONROSE" w:date="2013-09-30T09:10:00Z">
        <w:r>
          <w:t>GlobalPlatform</w:t>
        </w:r>
        <w:proofErr w:type="spellEnd"/>
        <w:r>
          <w:t>, “</w:t>
        </w:r>
        <w:proofErr w:type="spellStart"/>
        <w:r>
          <w:t>G</w:t>
        </w:r>
        <w:r w:rsidRPr="00B707F6">
          <w:t>lobalPlatform</w:t>
        </w:r>
        <w:proofErr w:type="spellEnd"/>
        <w:r w:rsidRPr="00B707F6">
          <w:t xml:space="preserve"> made simple guide: Secure Element</w:t>
        </w:r>
        <w:r>
          <w:t xml:space="preserve">” </w:t>
        </w:r>
        <w:r w:rsidR="00CF77A0" w:rsidRPr="00CF77A0">
          <w:t>http://www.globalplatform.org/mediaguideSE.asp</w:t>
        </w:r>
      </w:ins>
    </w:p>
    <w:p w14:paraId="422F828B" w14:textId="1496912E" w:rsidR="00002104" w:rsidRDefault="00002104" w:rsidP="002E3C42">
      <w:pPr>
        <w:pStyle w:val="ListParagraph"/>
        <w:numPr>
          <w:ilvl w:val="0"/>
          <w:numId w:val="29"/>
        </w:numPr>
        <w:rPr>
          <w:ins w:id="606" w:author="Arnaud BARISAIN MONROSE" w:date="2013-09-25T10:37:00Z"/>
        </w:rPr>
      </w:pPr>
      <w:ins w:id="607" w:author="Arnaud BARISAIN MONROSE" w:date="2013-09-30T09:02:00Z">
        <w:r>
          <w:t xml:space="preserve">SANS Analyst Program, “Implementing Hardware Roots of </w:t>
        </w:r>
        <w:proofErr w:type="gramStart"/>
        <w:r>
          <w:t>Trust :</w:t>
        </w:r>
        <w:proofErr w:type="gramEnd"/>
        <w:r>
          <w:t xml:space="preserve"> The Trusted Platform Module Comes of Age” </w:t>
        </w:r>
        <w:r w:rsidRPr="00002104">
          <w:t>http://www.sans.org/reading-room/analysts-program/hardware-trust</w:t>
        </w:r>
      </w:ins>
    </w:p>
    <w:p w14:paraId="138F750C" w14:textId="31016C97" w:rsidR="0063480C" w:rsidRDefault="0063480C" w:rsidP="002E3C42">
      <w:pPr>
        <w:pStyle w:val="ListParagraph"/>
        <w:numPr>
          <w:ilvl w:val="0"/>
          <w:numId w:val="29"/>
        </w:numPr>
        <w:rPr>
          <w:ins w:id="608" w:author="Arnaud BARISAIN MONROSE" w:date="2013-09-26T17:20:00Z"/>
        </w:rPr>
      </w:pPr>
      <w:ins w:id="609" w:author="Arnaud BARISAIN MONROSE" w:date="2013-09-25T10:37:00Z">
        <w:r>
          <w:t xml:space="preserve">ARM, “Securing the System with </w:t>
        </w:r>
        <w:proofErr w:type="spellStart"/>
        <w:r>
          <w:t>TrustZone</w:t>
        </w:r>
        <w:proofErr w:type="spellEnd"/>
        <w:r>
          <w:t xml:space="preserve"> Ready Program”, </w:t>
        </w:r>
      </w:ins>
      <w:ins w:id="610" w:author="Arnaud BARISAIN MONROSE" w:date="2013-09-26T17:20:00Z">
        <w:r w:rsidR="00692D78">
          <w:fldChar w:fldCharType="begin"/>
        </w:r>
        <w:r w:rsidR="00692D78">
          <w:instrText xml:space="preserve"> HYPERLINK "</w:instrText>
        </w:r>
      </w:ins>
      <w:ins w:id="611" w:author="Arnaud BARISAIN MONROSE" w:date="2013-09-25T10:37:00Z">
        <w:r w:rsidR="00692D78" w:rsidRPr="0063480C">
          <w:instrText>http://www.arm.com/files/pdf/Tech_seminar_TrustZone_v7_PUBLIC.pdf</w:instrText>
        </w:r>
      </w:ins>
      <w:ins w:id="612" w:author="Arnaud BARISAIN MONROSE" w:date="2013-09-26T17:20:00Z">
        <w:r w:rsidR="00692D78">
          <w:instrText xml:space="preserve">" </w:instrText>
        </w:r>
        <w:r w:rsidR="00692D78">
          <w:fldChar w:fldCharType="separate"/>
        </w:r>
      </w:ins>
      <w:ins w:id="613" w:author="Arnaud BARISAIN MONROSE" w:date="2013-09-25T10:37:00Z">
        <w:r w:rsidR="00692D78" w:rsidRPr="00ED4BF4">
          <w:rPr>
            <w:rStyle w:val="Hyperlink"/>
          </w:rPr>
          <w:t>http://www.arm.com/files/pdf/Tech_seminar_TrustZone_v7_PUBLIC.pdf</w:t>
        </w:r>
      </w:ins>
      <w:ins w:id="614" w:author="Arnaud BARISAIN MONROSE" w:date="2013-09-26T17:20:00Z">
        <w:r w:rsidR="00692D78">
          <w:fldChar w:fldCharType="end"/>
        </w:r>
      </w:ins>
    </w:p>
    <w:p w14:paraId="0C0550D6" w14:textId="5A039945" w:rsidR="00692D78" w:rsidRDefault="00692D78" w:rsidP="002E3C42">
      <w:pPr>
        <w:pStyle w:val="ListParagraph"/>
        <w:numPr>
          <w:ilvl w:val="0"/>
          <w:numId w:val="29"/>
        </w:numPr>
        <w:rPr>
          <w:ins w:id="615" w:author="Arnaud BARISAIN MONROSE" w:date="2013-09-24T23:10:00Z"/>
        </w:rPr>
      </w:pPr>
      <w:proofErr w:type="spellStart"/>
      <w:ins w:id="616" w:author="Arnaud BARISAIN MONROSE" w:date="2013-09-26T17:20:00Z">
        <w:r>
          <w:t>Hervé</w:t>
        </w:r>
        <w:proofErr w:type="spellEnd"/>
        <w:r>
          <w:t xml:space="preserve"> </w:t>
        </w:r>
        <w:proofErr w:type="spellStart"/>
        <w:r>
          <w:t>Sibert</w:t>
        </w:r>
        <w:proofErr w:type="spellEnd"/>
        <w:r>
          <w:t xml:space="preserve">, “Le TEE, nouvelle </w:t>
        </w:r>
        <w:proofErr w:type="spellStart"/>
        <w:r>
          <w:t>ligne</w:t>
        </w:r>
        <w:proofErr w:type="spellEnd"/>
        <w:r>
          <w:t xml:space="preserve"> de defense </w:t>
        </w:r>
        <w:proofErr w:type="spellStart"/>
        <w:r>
          <w:t>dans</w:t>
        </w:r>
        <w:proofErr w:type="spellEnd"/>
        <w:r>
          <w:t xml:space="preserve"> les mobiles</w:t>
        </w:r>
      </w:ins>
      <w:ins w:id="617" w:author="Arnaud BARISAIN MONROSE" w:date="2013-09-26T17:22:00Z">
        <w:r>
          <w:t xml:space="preserve">”, </w:t>
        </w:r>
        <w:r w:rsidRPr="00692D78">
          <w:t>https://www.sstic.org/media/SSTIC2013/SSTIC-actes/conf_invit1_j3_2013/SSTIC2013-Slides-conf_invit1_j3_2013-sibert.pdf</w:t>
        </w:r>
      </w:ins>
    </w:p>
    <w:p w14:paraId="050E5D4D" w14:textId="79745BC4" w:rsidR="004B3340" w:rsidRDefault="004B3340" w:rsidP="002E3C42">
      <w:pPr>
        <w:pStyle w:val="ListParagraph"/>
        <w:numPr>
          <w:ilvl w:val="0"/>
          <w:numId w:val="29"/>
        </w:numPr>
        <w:rPr>
          <w:ins w:id="618" w:author="Arnaud BARISAIN MONROSE" w:date="2013-09-24T23:16:00Z"/>
        </w:rPr>
      </w:pPr>
      <w:ins w:id="619" w:author="Arnaud BARISAIN MONROSE" w:date="2013-09-24T23:15:00Z">
        <w:r>
          <w:t xml:space="preserve">Samsung, “Samsung KNOX Whitepaper”, 2013 </w:t>
        </w:r>
      </w:ins>
      <w:ins w:id="620" w:author="Arnaud BARISAIN MONROSE" w:date="2013-09-24T23:16:00Z">
        <w:r w:rsidR="00F06405">
          <w:fldChar w:fldCharType="begin"/>
        </w:r>
        <w:r w:rsidR="00F06405">
          <w:instrText xml:space="preserve"> HYPERLINK "</w:instrText>
        </w:r>
      </w:ins>
      <w:ins w:id="621" w:author="Arnaud BARISAIN MONROSE" w:date="2013-09-24T23:15:00Z">
        <w:r w:rsidR="00F06405" w:rsidRPr="004B3340">
          <w:instrText>http://www.samsung.com/global/business/business-images/resource/white-paper/2013/06/Samsung_KNOX_whitepaper_June-0.pdf</w:instrText>
        </w:r>
      </w:ins>
      <w:ins w:id="622" w:author="Arnaud BARISAIN MONROSE" w:date="2013-09-24T23:16:00Z">
        <w:r w:rsidR="00F06405">
          <w:instrText xml:space="preserve">" </w:instrText>
        </w:r>
        <w:r w:rsidR="00F06405">
          <w:fldChar w:fldCharType="separate"/>
        </w:r>
      </w:ins>
      <w:ins w:id="623" w:author="Arnaud BARISAIN MONROSE" w:date="2013-09-24T23:15:00Z">
        <w:r w:rsidR="00F06405" w:rsidRPr="00ED4BF4">
          <w:rPr>
            <w:rStyle w:val="Hyperlink"/>
          </w:rPr>
          <w:t>http://www.samsung.com/global/business/business-images/resource/white-paper/2013/06/Samsung_KNOX_whitepaper_June-0.pdf</w:t>
        </w:r>
      </w:ins>
      <w:ins w:id="624" w:author="Arnaud BARISAIN MONROSE" w:date="2013-09-24T23:16:00Z">
        <w:r w:rsidR="00F06405">
          <w:fldChar w:fldCharType="end"/>
        </w:r>
      </w:ins>
    </w:p>
    <w:p w14:paraId="5FE7C5ED" w14:textId="55A26EB7" w:rsidR="00F06405" w:rsidRPr="00E43CDE" w:rsidRDefault="00A24220" w:rsidP="002E3C42">
      <w:pPr>
        <w:pStyle w:val="ListParagraph"/>
        <w:numPr>
          <w:ilvl w:val="0"/>
          <w:numId w:val="29"/>
        </w:numPr>
        <w:rPr>
          <w:ins w:id="625" w:author="Arnaud BARISAIN MONROSE" w:date="2013-09-24T23:03:00Z"/>
        </w:rPr>
      </w:pPr>
      <w:ins w:id="626" w:author="Arnaud BARISAIN MONROSE" w:date="2013-09-26T16:05:00Z">
        <w:r>
          <w:t>Samsung</w:t>
        </w:r>
      </w:ins>
      <w:ins w:id="627" w:author="Arnaud BARISAIN MONROSE" w:date="2013-09-24T23:16:00Z">
        <w:r w:rsidR="00F06405">
          <w:t>, “</w:t>
        </w:r>
      </w:ins>
      <w:ins w:id="628" w:author="Arnaud BARISAIN MONROSE" w:date="2013-09-26T16:05:00Z">
        <w:r>
          <w:t>KNOX Technical Details</w:t>
        </w:r>
      </w:ins>
      <w:ins w:id="629" w:author="Arnaud BARISAIN MONROSE" w:date="2013-09-24T23:17:00Z">
        <w:r w:rsidR="00F06405">
          <w:t xml:space="preserve">”, 2013 </w:t>
        </w:r>
      </w:ins>
      <w:ins w:id="630" w:author="Arnaud BARISAIN MONROSE" w:date="2013-09-26T16:05:00Z">
        <w:r w:rsidRPr="00A24220">
          <w:t>https://www.samsungknox.com/overview/technical-details</w:t>
        </w:r>
      </w:ins>
    </w:p>
    <w:p w14:paraId="4DCEB6CC" w14:textId="382EFCD8" w:rsidR="00E04B89" w:rsidRPr="00E43CDE" w:rsidRDefault="00E04B89" w:rsidP="00327E4E"/>
    <w:sectPr w:rsidR="00E04B89" w:rsidRPr="00E43CDE" w:rsidSect="0099734B">
      <w:pgSz w:w="11900" w:h="16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Vincent Alimi" w:date="2013-10-07T08:49:00Z" w:initials="VA">
    <w:p w14:paraId="2EFE8924" w14:textId="7D400949" w:rsidR="007F4340" w:rsidRDefault="007F4340">
      <w:pPr>
        <w:pStyle w:val="CommentText"/>
      </w:pPr>
      <w:r>
        <w:rPr>
          <w:rStyle w:val="CommentReference"/>
        </w:rPr>
        <w:annotationRef/>
      </w:r>
      <w:r>
        <w:t>Google Wallet stores a virtual PAN. What happens if this virtual PAN is compromised.</w:t>
      </w:r>
    </w:p>
  </w:comment>
  <w:comment w:id="14" w:author="Vincent Alimi" w:date="2013-10-07T08:52:00Z" w:initials="VA">
    <w:p w14:paraId="1CB13892" w14:textId="536B5316" w:rsidR="007F4340" w:rsidRDefault="007F4340">
      <w:pPr>
        <w:pStyle w:val="CommentText"/>
      </w:pPr>
      <w:r>
        <w:rPr>
          <w:rStyle w:val="CommentReference"/>
        </w:rPr>
        <w:annotationRef/>
      </w:r>
      <w:r>
        <w:t>No. To me a consumer device is a smart phone you can buy everywhere, counter to a dedicated device. PA-DSS category 2 versus category 3.</w:t>
      </w:r>
    </w:p>
  </w:comment>
  <w:comment w:id="15" w:author="Vincent Alimi" w:date="2013-10-07T08:52:00Z" w:initials="VA">
    <w:p w14:paraId="575F6016" w14:textId="7BFC6F02" w:rsidR="007F4340" w:rsidRDefault="007F4340">
      <w:pPr>
        <w:pStyle w:val="CommentText"/>
      </w:pPr>
      <w:r>
        <w:rPr>
          <w:rStyle w:val="CommentReference"/>
        </w:rPr>
        <w:annotationRef/>
      </w:r>
      <w:r>
        <w:t>How is it related to HW security?</w:t>
      </w:r>
    </w:p>
  </w:comment>
  <w:comment w:id="20" w:author="Vincent Alimi" w:date="2013-10-07T08:56:00Z" w:initials="VA">
    <w:p w14:paraId="71A3FD09" w14:textId="1DAE9DF2" w:rsidR="007F4340" w:rsidRDefault="007F4340">
      <w:pPr>
        <w:pStyle w:val="CommentText"/>
      </w:pPr>
      <w:r>
        <w:rPr>
          <w:rStyle w:val="CommentReference"/>
        </w:rPr>
        <w:annotationRef/>
      </w:r>
      <w:r>
        <w:t>Could you be more specific or give an example?</w:t>
      </w:r>
    </w:p>
  </w:comment>
  <w:comment w:id="31" w:author="Sebastien Fontaine" w:date="2013-10-25T15:13:00Z" w:initials="SF">
    <w:p w14:paraId="0EE98C63" w14:textId="572AB4E4" w:rsidR="007F4340" w:rsidRDefault="007F4340">
      <w:pPr>
        <w:pStyle w:val="CommentText"/>
      </w:pPr>
      <w:r>
        <w:rPr>
          <w:rStyle w:val="CommentReference"/>
        </w:rPr>
        <w:annotationRef/>
      </w:r>
      <w:r>
        <w:t>Please explain why the Play Store will not be included.</w:t>
      </w:r>
    </w:p>
  </w:comment>
  <w:comment w:id="36" w:author="Sebastien Fontaine" w:date="2013-10-25T15:20:00Z" w:initials="SF">
    <w:p w14:paraId="1907F1BB" w14:textId="7A889641" w:rsidR="007F4340" w:rsidRDefault="007F4340">
      <w:pPr>
        <w:pStyle w:val="CommentText"/>
      </w:pPr>
      <w:r>
        <w:rPr>
          <w:rStyle w:val="CommentReference"/>
        </w:rPr>
        <w:annotationRef/>
      </w:r>
      <w:r>
        <w:t>Let’s say we need to do maintenance on the device, how do we re-enable root privileges?</w:t>
      </w:r>
    </w:p>
  </w:comment>
  <w:comment w:id="98" w:author="Vincent Alimi" w:date="2013-10-07T09:03:00Z" w:initials="VA">
    <w:p w14:paraId="777E5E74" w14:textId="37560967" w:rsidR="007F4340" w:rsidRDefault="007F4340">
      <w:pPr>
        <w:pStyle w:val="CommentText"/>
      </w:pPr>
      <w:r>
        <w:rPr>
          <w:rStyle w:val="CommentReference"/>
        </w:rPr>
        <w:annotationRef/>
      </w:r>
      <w:r>
        <w:t>Are you sure? ISIS is an MNOs Joint Venture, I think they rely on the UICC</w:t>
      </w:r>
    </w:p>
  </w:comment>
  <w:comment w:id="99" w:author="Sebastien Fontaine" w:date="2013-10-25T16:15:00Z" w:initials="SF">
    <w:p w14:paraId="1323C341" w14:textId="29AB3ADB" w:rsidR="007F4340" w:rsidRDefault="007F4340">
      <w:pPr>
        <w:pStyle w:val="CommentText"/>
      </w:pPr>
      <w:r>
        <w:rPr>
          <w:rStyle w:val="CommentReference"/>
        </w:rPr>
        <w:annotationRef/>
      </w:r>
      <w:r>
        <w:t>That’s what I think too</w:t>
      </w:r>
    </w:p>
  </w:comment>
  <w:comment w:id="111" w:author="Vincent Alimi" w:date="2013-10-07T09:05:00Z" w:initials="VA">
    <w:p w14:paraId="7AB38F61" w14:textId="0CB425CE" w:rsidR="007F4340" w:rsidRDefault="007F4340">
      <w:pPr>
        <w:pStyle w:val="CommentText"/>
      </w:pPr>
      <w:r>
        <w:rPr>
          <w:rStyle w:val="CommentReference"/>
        </w:rPr>
        <w:annotationRef/>
      </w:r>
      <w:r>
        <w:t>HW or SW secure channel. If SW, it is not likely to happen. Secure Channel requires keys that an NFC Controller cannot handle. An NFCC is not designed for security.</w:t>
      </w:r>
    </w:p>
  </w:comment>
  <w:comment w:id="116" w:author="Vincent Alimi" w:date="2013-10-07T09:06:00Z" w:initials="VA">
    <w:p w14:paraId="761B0901" w14:textId="4813A687" w:rsidR="007F4340" w:rsidRDefault="007F4340">
      <w:pPr>
        <w:pStyle w:val="CommentText"/>
      </w:pPr>
      <w:r>
        <w:rPr>
          <w:rStyle w:val="CommentReference"/>
        </w:rPr>
        <w:annotationRef/>
      </w:r>
      <w:r>
        <w:t xml:space="preserve">What would be the communication path? Is </w:t>
      </w:r>
      <w:proofErr w:type="spellStart"/>
      <w:r>
        <w:t>is</w:t>
      </w:r>
      <w:proofErr w:type="spellEnd"/>
      <w:r>
        <w:t xml:space="preserve"> that secure?</w:t>
      </w:r>
    </w:p>
  </w:comment>
  <w:comment w:id="117" w:author="Sebastien Fontaine" w:date="2013-10-25T16:18:00Z" w:initials="SF">
    <w:p w14:paraId="0E04C0EB" w14:textId="5E139E40" w:rsidR="007F4340" w:rsidRDefault="007F4340">
      <w:pPr>
        <w:pStyle w:val="CommentText"/>
      </w:pPr>
      <w:r>
        <w:rPr>
          <w:rStyle w:val="CommentReference"/>
        </w:rPr>
        <w:annotationRef/>
      </w:r>
      <w:r>
        <w:t xml:space="preserve">If the SE is encrypting the data and only the server has the corresponding key, the </w:t>
      </w:r>
      <w:proofErr w:type="spellStart"/>
      <w:r>
        <w:t>comm</w:t>
      </w:r>
      <w:proofErr w:type="spellEnd"/>
      <w:r>
        <w:t xml:space="preserve"> path is secure</w:t>
      </w:r>
    </w:p>
  </w:comment>
  <w:comment w:id="103" w:author="Vincent Alimi" w:date="2013-10-07T09:06:00Z" w:initials="VA">
    <w:p w14:paraId="34E85B51" w14:textId="2021435D" w:rsidR="007F4340" w:rsidRDefault="007F4340">
      <w:pPr>
        <w:pStyle w:val="CommentText"/>
      </w:pPr>
      <w:r>
        <w:rPr>
          <w:rStyle w:val="CommentReference"/>
        </w:rPr>
        <w:annotationRef/>
      </w:r>
      <w:r>
        <w:t>Interesting. Can you add a drawing?</w:t>
      </w:r>
    </w:p>
  </w:comment>
  <w:comment w:id="133" w:author="Vincent Alimi" w:date="2013-07-08T09:41:00Z" w:initials="VA">
    <w:p w14:paraId="28FD565D" w14:textId="7FEEF74A" w:rsidR="007F4340" w:rsidRPr="00E14662" w:rsidRDefault="007F4340">
      <w:pPr>
        <w:pStyle w:val="CommentText"/>
        <w:rPr>
          <w:lang w:val="fr-FR"/>
        </w:rPr>
      </w:pPr>
      <w:r>
        <w:rPr>
          <w:rStyle w:val="CommentReference"/>
        </w:rPr>
        <w:annotationRef/>
      </w:r>
      <w:r w:rsidRPr="00E14662">
        <w:rPr>
          <w:lang w:val="fr-FR"/>
        </w:rPr>
        <w:t xml:space="preserve">Cf. travaux du </w:t>
      </w:r>
      <w:proofErr w:type="spellStart"/>
      <w:r w:rsidRPr="00E14662">
        <w:rPr>
          <w:lang w:val="fr-FR"/>
        </w:rPr>
        <w:t>Trusted</w:t>
      </w:r>
      <w:proofErr w:type="spellEnd"/>
      <w:r w:rsidRPr="00E14662">
        <w:rPr>
          <w:lang w:val="fr-FR"/>
        </w:rPr>
        <w:t xml:space="preserve"> </w:t>
      </w:r>
      <w:proofErr w:type="spellStart"/>
      <w:r w:rsidRPr="00E14662">
        <w:rPr>
          <w:lang w:val="fr-FR"/>
        </w:rPr>
        <w:t>Computing</w:t>
      </w:r>
      <w:proofErr w:type="spellEnd"/>
      <w:r w:rsidRPr="00E14662">
        <w:rPr>
          <w:lang w:val="fr-FR"/>
        </w:rPr>
        <w:t xml:space="preserve"> Group et de l’OMTP</w:t>
      </w:r>
    </w:p>
  </w:comment>
  <w:comment w:id="191" w:author="Vincent Alimi" w:date="2013-10-07T09:08:00Z" w:initials="VA">
    <w:p w14:paraId="31A0FEF0" w14:textId="72C401A6" w:rsidR="007F4340" w:rsidRDefault="007F4340">
      <w:pPr>
        <w:pStyle w:val="CommentText"/>
      </w:pPr>
      <w:r>
        <w:rPr>
          <w:rStyle w:val="CommentReference"/>
        </w:rPr>
        <w:annotationRef/>
      </w:r>
      <w:r>
        <w:t xml:space="preserve">No! </w:t>
      </w:r>
      <w:proofErr w:type="spellStart"/>
      <w:r>
        <w:t>TrustZone</w:t>
      </w:r>
      <w:proofErr w:type="spellEnd"/>
      <w:r>
        <w:t xml:space="preserve"> is the layer underneath the TEE.</w:t>
      </w:r>
    </w:p>
  </w:comment>
  <w:comment w:id="194" w:author="Vincent Alimi" w:date="2013-10-07T09:10:00Z" w:initials="VA">
    <w:p w14:paraId="648042C0" w14:textId="41A1B4A5" w:rsidR="007F4340" w:rsidRDefault="007F4340">
      <w:pPr>
        <w:pStyle w:val="CommentText"/>
      </w:pPr>
      <w:r>
        <w:rPr>
          <w:rStyle w:val="CommentReference"/>
        </w:rPr>
        <w:annotationRef/>
      </w:r>
      <w:r>
        <w:t xml:space="preserve">Donated… </w:t>
      </w:r>
      <w:r>
        <w:sym w:font="Wingdings" w:char="F04A"/>
      </w:r>
      <w:r>
        <w:t xml:space="preserve"> Actually, Trusted Logic brought the API because they were the first ones to implement the API in their Trusted </w:t>
      </w:r>
      <w:proofErr w:type="spellStart"/>
      <w:r>
        <w:t>Fundations</w:t>
      </w:r>
      <w:proofErr w:type="spellEnd"/>
    </w:p>
  </w:comment>
  <w:comment w:id="213" w:author="Sebastien Fontaine" w:date="2013-10-25T16:35:00Z" w:initials="SF">
    <w:p w14:paraId="0B4825BE" w14:textId="0336D9D9" w:rsidR="007F4340" w:rsidRDefault="007F4340">
      <w:pPr>
        <w:pStyle w:val="CommentText"/>
      </w:pPr>
      <w:r>
        <w:rPr>
          <w:rStyle w:val="CommentReference"/>
        </w:rPr>
        <w:annotationRef/>
      </w:r>
      <w:proofErr w:type="spellStart"/>
      <w:r>
        <w:t>TrustZone</w:t>
      </w:r>
      <w:proofErr w:type="spellEnd"/>
      <w:r>
        <w:t xml:space="preserve"> does require the peripherals to be aware of the worlds</w:t>
      </w:r>
      <w:r w:rsidR="00BA64C7">
        <w:t>, so there’s some additional costs.</w:t>
      </w:r>
    </w:p>
  </w:comment>
  <w:comment w:id="310" w:author="Vincent Alimi" w:date="2013-10-07T09:19:00Z" w:initials="VA">
    <w:p w14:paraId="739C0052" w14:textId="5E31047E" w:rsidR="007F4340" w:rsidRDefault="007F4340">
      <w:pPr>
        <w:pStyle w:val="CommentText"/>
      </w:pPr>
      <w:r>
        <w:rPr>
          <w:rStyle w:val="CommentReference"/>
        </w:rPr>
        <w:annotationRef/>
      </w:r>
      <w:r>
        <w:t>Indeed. Have a look at revocable biometrics.</w:t>
      </w:r>
    </w:p>
  </w:comment>
  <w:comment w:id="381" w:author="Vincent Alimi" w:date="2013-10-07T09:22:00Z" w:initials="VA">
    <w:p w14:paraId="502D3A0C" w14:textId="37DE1F88" w:rsidR="007F4340" w:rsidRDefault="007F4340">
      <w:pPr>
        <w:pStyle w:val="CommentText"/>
      </w:pPr>
      <w:r>
        <w:rPr>
          <w:rStyle w:val="CommentReference"/>
        </w:rPr>
        <w:annotationRef/>
      </w:r>
      <w:r>
        <w:t>You should look at PCI PTS. It will give you all what a POS should support to be certified, comprising HW and SW.</w:t>
      </w:r>
    </w:p>
  </w:comment>
  <w:comment w:id="551" w:author="Vincent Alimi" w:date="2013-10-07T09:31:00Z" w:initials="VA">
    <w:p w14:paraId="4F88E087" w14:textId="77777777" w:rsidR="007F4340" w:rsidRDefault="007F4340">
      <w:pPr>
        <w:pStyle w:val="CommentText"/>
      </w:pPr>
      <w:r>
        <w:rPr>
          <w:rStyle w:val="CommentReference"/>
        </w:rPr>
        <w:annotationRef/>
      </w:r>
      <w:r>
        <w:t>It would be great to have a kind of quick guidelines on what should be implemented to secure the MPOS.</w:t>
      </w:r>
    </w:p>
    <w:p w14:paraId="284E79E4" w14:textId="18B6CE07" w:rsidR="007F4340" w:rsidRDefault="007F4340">
      <w:pPr>
        <w:pStyle w:val="CommentText"/>
      </w:pPr>
      <w:r>
        <w:t>Otherwise, good work.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A20559" w15:done="0"/>
  <w15:commentEx w15:paraId="1854AE3A" w15:done="0"/>
  <w15:commentEx w15:paraId="4800C006" w15:done="0"/>
  <w15:commentEx w15:paraId="3672BE77" w15:done="0"/>
  <w15:commentEx w15:paraId="28FD565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C5134"/>
    <w:multiLevelType w:val="hybridMultilevel"/>
    <w:tmpl w:val="0584D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74358F"/>
    <w:multiLevelType w:val="hybridMultilevel"/>
    <w:tmpl w:val="CD54B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C19F8"/>
    <w:multiLevelType w:val="hybridMultilevel"/>
    <w:tmpl w:val="C7523F1A"/>
    <w:lvl w:ilvl="0" w:tplc="60088DB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3126F1"/>
    <w:multiLevelType w:val="hybridMultilevel"/>
    <w:tmpl w:val="305488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755DF3"/>
    <w:multiLevelType w:val="hybridMultilevel"/>
    <w:tmpl w:val="FA3696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DE411EC"/>
    <w:multiLevelType w:val="hybridMultilevel"/>
    <w:tmpl w:val="8176F59E"/>
    <w:lvl w:ilvl="0" w:tplc="60088DB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AE6A29"/>
    <w:multiLevelType w:val="hybridMultilevel"/>
    <w:tmpl w:val="024A3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543C9F"/>
    <w:multiLevelType w:val="hybridMultilevel"/>
    <w:tmpl w:val="43AED006"/>
    <w:lvl w:ilvl="0" w:tplc="60088DB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A672E4"/>
    <w:multiLevelType w:val="hybridMultilevel"/>
    <w:tmpl w:val="A6FCA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29722C"/>
    <w:multiLevelType w:val="hybridMultilevel"/>
    <w:tmpl w:val="3738AB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FA67F7"/>
    <w:multiLevelType w:val="hybridMultilevel"/>
    <w:tmpl w:val="9DAC568E"/>
    <w:lvl w:ilvl="0" w:tplc="60088DB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1800C9"/>
    <w:multiLevelType w:val="hybridMultilevel"/>
    <w:tmpl w:val="94A88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98223E"/>
    <w:multiLevelType w:val="hybridMultilevel"/>
    <w:tmpl w:val="5F221C8C"/>
    <w:lvl w:ilvl="0" w:tplc="60088DB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88186D"/>
    <w:multiLevelType w:val="hybridMultilevel"/>
    <w:tmpl w:val="82DA45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A715A19"/>
    <w:multiLevelType w:val="hybridMultilevel"/>
    <w:tmpl w:val="78CA7926"/>
    <w:lvl w:ilvl="0" w:tplc="60088DB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C13736"/>
    <w:multiLevelType w:val="hybridMultilevel"/>
    <w:tmpl w:val="3738AB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7A2AD7"/>
    <w:multiLevelType w:val="hybridMultilevel"/>
    <w:tmpl w:val="73D672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6766C75"/>
    <w:multiLevelType w:val="hybridMultilevel"/>
    <w:tmpl w:val="A59848AA"/>
    <w:lvl w:ilvl="0" w:tplc="60088DBA">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nsid w:val="4C4368C4"/>
    <w:multiLevelType w:val="hybridMultilevel"/>
    <w:tmpl w:val="F3EE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B16161"/>
    <w:multiLevelType w:val="hybridMultilevel"/>
    <w:tmpl w:val="2BB06C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3F6F85"/>
    <w:multiLevelType w:val="hybridMultilevel"/>
    <w:tmpl w:val="100E394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1">
    <w:nsid w:val="5D6E1DD4"/>
    <w:multiLevelType w:val="hybridMultilevel"/>
    <w:tmpl w:val="2A80D678"/>
    <w:lvl w:ilvl="0" w:tplc="60088DBA">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36555F"/>
    <w:multiLevelType w:val="hybridMultilevel"/>
    <w:tmpl w:val="9C0854B4"/>
    <w:lvl w:ilvl="0" w:tplc="60088DBA">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3">
    <w:nsid w:val="64834CD9"/>
    <w:multiLevelType w:val="hybridMultilevel"/>
    <w:tmpl w:val="B3426E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8C52D32"/>
    <w:multiLevelType w:val="hybridMultilevel"/>
    <w:tmpl w:val="81306D4A"/>
    <w:lvl w:ilvl="0" w:tplc="6D5E41FA">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nsid w:val="6A367113"/>
    <w:multiLevelType w:val="hybridMultilevel"/>
    <w:tmpl w:val="5BA8C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B43952"/>
    <w:multiLevelType w:val="hybridMultilevel"/>
    <w:tmpl w:val="3738AB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7B67E5"/>
    <w:multiLevelType w:val="hybridMultilevel"/>
    <w:tmpl w:val="EEB068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AE57B78"/>
    <w:multiLevelType w:val="hybridMultilevel"/>
    <w:tmpl w:val="C4D48F88"/>
    <w:lvl w:ilvl="0" w:tplc="60088DB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FC3DD9"/>
    <w:multiLevelType w:val="hybridMultilevel"/>
    <w:tmpl w:val="3738AB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17"/>
  </w:num>
  <w:num w:numId="4">
    <w:abstractNumId w:val="9"/>
  </w:num>
  <w:num w:numId="5">
    <w:abstractNumId w:val="21"/>
  </w:num>
  <w:num w:numId="6">
    <w:abstractNumId w:val="26"/>
  </w:num>
  <w:num w:numId="7">
    <w:abstractNumId w:val="29"/>
  </w:num>
  <w:num w:numId="8">
    <w:abstractNumId w:val="1"/>
  </w:num>
  <w:num w:numId="9">
    <w:abstractNumId w:val="22"/>
  </w:num>
  <w:num w:numId="10">
    <w:abstractNumId w:val="28"/>
  </w:num>
  <w:num w:numId="11">
    <w:abstractNumId w:val="7"/>
  </w:num>
  <w:num w:numId="12">
    <w:abstractNumId w:val="12"/>
  </w:num>
  <w:num w:numId="13">
    <w:abstractNumId w:val="18"/>
  </w:num>
  <w:num w:numId="14">
    <w:abstractNumId w:val="14"/>
  </w:num>
  <w:num w:numId="15">
    <w:abstractNumId w:val="8"/>
  </w:num>
  <w:num w:numId="16">
    <w:abstractNumId w:val="20"/>
  </w:num>
  <w:num w:numId="17">
    <w:abstractNumId w:val="2"/>
  </w:num>
  <w:num w:numId="18">
    <w:abstractNumId w:val="24"/>
  </w:num>
  <w:num w:numId="19">
    <w:abstractNumId w:val="19"/>
  </w:num>
  <w:num w:numId="20">
    <w:abstractNumId w:val="3"/>
  </w:num>
  <w:num w:numId="21">
    <w:abstractNumId w:val="4"/>
  </w:num>
  <w:num w:numId="22">
    <w:abstractNumId w:val="23"/>
  </w:num>
  <w:num w:numId="23">
    <w:abstractNumId w:val="13"/>
  </w:num>
  <w:num w:numId="24">
    <w:abstractNumId w:val="16"/>
  </w:num>
  <w:num w:numId="25">
    <w:abstractNumId w:val="27"/>
  </w:num>
  <w:num w:numId="26">
    <w:abstractNumId w:val="6"/>
  </w:num>
  <w:num w:numId="27">
    <w:abstractNumId w:val="5"/>
  </w:num>
  <w:num w:numId="28">
    <w:abstractNumId w:val="10"/>
  </w:num>
  <w:num w:numId="29">
    <w:abstractNumId w:val="11"/>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trackRevisions/>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1CC"/>
    <w:rsid w:val="00002104"/>
    <w:rsid w:val="00014315"/>
    <w:rsid w:val="00016F6E"/>
    <w:rsid w:val="00033646"/>
    <w:rsid w:val="00046FDC"/>
    <w:rsid w:val="00053338"/>
    <w:rsid w:val="000574CB"/>
    <w:rsid w:val="0006370A"/>
    <w:rsid w:val="00073B4A"/>
    <w:rsid w:val="000754E6"/>
    <w:rsid w:val="00081DA5"/>
    <w:rsid w:val="00092914"/>
    <w:rsid w:val="00092C97"/>
    <w:rsid w:val="00096BD9"/>
    <w:rsid w:val="000A01CB"/>
    <w:rsid w:val="000A2923"/>
    <w:rsid w:val="000A3E12"/>
    <w:rsid w:val="000A782A"/>
    <w:rsid w:val="000A7E71"/>
    <w:rsid w:val="000B3C80"/>
    <w:rsid w:val="000B791F"/>
    <w:rsid w:val="000C0465"/>
    <w:rsid w:val="000C513C"/>
    <w:rsid w:val="000D1F39"/>
    <w:rsid w:val="000F66A6"/>
    <w:rsid w:val="00114356"/>
    <w:rsid w:val="00117D37"/>
    <w:rsid w:val="001223B3"/>
    <w:rsid w:val="0012680F"/>
    <w:rsid w:val="0012756C"/>
    <w:rsid w:val="00127965"/>
    <w:rsid w:val="00137CE9"/>
    <w:rsid w:val="001405DB"/>
    <w:rsid w:val="001408E7"/>
    <w:rsid w:val="001417A1"/>
    <w:rsid w:val="00143C45"/>
    <w:rsid w:val="001441C7"/>
    <w:rsid w:val="00162AB3"/>
    <w:rsid w:val="001646CB"/>
    <w:rsid w:val="00165BDC"/>
    <w:rsid w:val="001679AD"/>
    <w:rsid w:val="00180A16"/>
    <w:rsid w:val="0019732A"/>
    <w:rsid w:val="001A3E42"/>
    <w:rsid w:val="001A4E62"/>
    <w:rsid w:val="001A6A5C"/>
    <w:rsid w:val="001C5B1E"/>
    <w:rsid w:val="001C5CD7"/>
    <w:rsid w:val="001D282D"/>
    <w:rsid w:val="001E7AEE"/>
    <w:rsid w:val="001E7F8E"/>
    <w:rsid w:val="001F1CF7"/>
    <w:rsid w:val="00203319"/>
    <w:rsid w:val="00207C5C"/>
    <w:rsid w:val="00215492"/>
    <w:rsid w:val="0021670E"/>
    <w:rsid w:val="00225257"/>
    <w:rsid w:val="00226220"/>
    <w:rsid w:val="002303F1"/>
    <w:rsid w:val="002367B5"/>
    <w:rsid w:val="00240789"/>
    <w:rsid w:val="002415FD"/>
    <w:rsid w:val="002546F3"/>
    <w:rsid w:val="00255433"/>
    <w:rsid w:val="00263105"/>
    <w:rsid w:val="00280EA9"/>
    <w:rsid w:val="002821D7"/>
    <w:rsid w:val="002A4F7F"/>
    <w:rsid w:val="002A70BD"/>
    <w:rsid w:val="002B4B3F"/>
    <w:rsid w:val="002B64F5"/>
    <w:rsid w:val="002C0271"/>
    <w:rsid w:val="002C130A"/>
    <w:rsid w:val="002E0411"/>
    <w:rsid w:val="002E3C42"/>
    <w:rsid w:val="002F5BCC"/>
    <w:rsid w:val="003028CD"/>
    <w:rsid w:val="00302F77"/>
    <w:rsid w:val="00316F97"/>
    <w:rsid w:val="00320F03"/>
    <w:rsid w:val="00327860"/>
    <w:rsid w:val="00327E4E"/>
    <w:rsid w:val="0034348D"/>
    <w:rsid w:val="0034434F"/>
    <w:rsid w:val="00382FBC"/>
    <w:rsid w:val="003A0A65"/>
    <w:rsid w:val="003A59EF"/>
    <w:rsid w:val="003A6B1D"/>
    <w:rsid w:val="003B7A4B"/>
    <w:rsid w:val="003D22F8"/>
    <w:rsid w:val="003D292C"/>
    <w:rsid w:val="003E07A7"/>
    <w:rsid w:val="003E38F1"/>
    <w:rsid w:val="003E3D8F"/>
    <w:rsid w:val="003F7BD8"/>
    <w:rsid w:val="00403363"/>
    <w:rsid w:val="00403A7A"/>
    <w:rsid w:val="004051F5"/>
    <w:rsid w:val="00410678"/>
    <w:rsid w:val="00416027"/>
    <w:rsid w:val="00422C44"/>
    <w:rsid w:val="00425634"/>
    <w:rsid w:val="00427001"/>
    <w:rsid w:val="00430D01"/>
    <w:rsid w:val="00437B9F"/>
    <w:rsid w:val="00453C44"/>
    <w:rsid w:val="004558B6"/>
    <w:rsid w:val="00457585"/>
    <w:rsid w:val="00463400"/>
    <w:rsid w:val="004665E9"/>
    <w:rsid w:val="00470971"/>
    <w:rsid w:val="00471182"/>
    <w:rsid w:val="00475562"/>
    <w:rsid w:val="00490185"/>
    <w:rsid w:val="004A0942"/>
    <w:rsid w:val="004B3340"/>
    <w:rsid w:val="004C42B0"/>
    <w:rsid w:val="004C643B"/>
    <w:rsid w:val="004C6917"/>
    <w:rsid w:val="004D032F"/>
    <w:rsid w:val="004E1798"/>
    <w:rsid w:val="004E1DCE"/>
    <w:rsid w:val="004E39F6"/>
    <w:rsid w:val="004E4420"/>
    <w:rsid w:val="004F28C2"/>
    <w:rsid w:val="004F3E3B"/>
    <w:rsid w:val="004F421C"/>
    <w:rsid w:val="00500F96"/>
    <w:rsid w:val="00502A48"/>
    <w:rsid w:val="0050377C"/>
    <w:rsid w:val="00506DAF"/>
    <w:rsid w:val="005075D4"/>
    <w:rsid w:val="005126CA"/>
    <w:rsid w:val="005209FD"/>
    <w:rsid w:val="0052574C"/>
    <w:rsid w:val="0053698A"/>
    <w:rsid w:val="0055780A"/>
    <w:rsid w:val="00573E7C"/>
    <w:rsid w:val="00575D8A"/>
    <w:rsid w:val="005807B6"/>
    <w:rsid w:val="005847A1"/>
    <w:rsid w:val="00587A12"/>
    <w:rsid w:val="0059786F"/>
    <w:rsid w:val="005A3321"/>
    <w:rsid w:val="005B1281"/>
    <w:rsid w:val="005B2A9F"/>
    <w:rsid w:val="005B3227"/>
    <w:rsid w:val="005C4AE3"/>
    <w:rsid w:val="00602CFF"/>
    <w:rsid w:val="00605A5C"/>
    <w:rsid w:val="006136BF"/>
    <w:rsid w:val="0061491A"/>
    <w:rsid w:val="00626BA8"/>
    <w:rsid w:val="00627755"/>
    <w:rsid w:val="00631193"/>
    <w:rsid w:val="006327E1"/>
    <w:rsid w:val="0063480C"/>
    <w:rsid w:val="00636B35"/>
    <w:rsid w:val="006470A7"/>
    <w:rsid w:val="006505B8"/>
    <w:rsid w:val="00653B64"/>
    <w:rsid w:val="00655E71"/>
    <w:rsid w:val="006640A9"/>
    <w:rsid w:val="00667BAD"/>
    <w:rsid w:val="0067570A"/>
    <w:rsid w:val="006760DC"/>
    <w:rsid w:val="006838AB"/>
    <w:rsid w:val="00687DC4"/>
    <w:rsid w:val="00687FBE"/>
    <w:rsid w:val="00692D78"/>
    <w:rsid w:val="00693F5A"/>
    <w:rsid w:val="006A358E"/>
    <w:rsid w:val="006A3BF8"/>
    <w:rsid w:val="006A617B"/>
    <w:rsid w:val="006B05B2"/>
    <w:rsid w:val="006B1C35"/>
    <w:rsid w:val="006B3594"/>
    <w:rsid w:val="006B57FC"/>
    <w:rsid w:val="006B5CA6"/>
    <w:rsid w:val="006C1912"/>
    <w:rsid w:val="006C56DF"/>
    <w:rsid w:val="006C69A1"/>
    <w:rsid w:val="006D42BE"/>
    <w:rsid w:val="006D4366"/>
    <w:rsid w:val="006D78F5"/>
    <w:rsid w:val="006D7D7E"/>
    <w:rsid w:val="006E1DA6"/>
    <w:rsid w:val="006F0A5D"/>
    <w:rsid w:val="006F0D72"/>
    <w:rsid w:val="0070305F"/>
    <w:rsid w:val="0071483B"/>
    <w:rsid w:val="00744005"/>
    <w:rsid w:val="00755C1E"/>
    <w:rsid w:val="0076148F"/>
    <w:rsid w:val="00764897"/>
    <w:rsid w:val="00774DBD"/>
    <w:rsid w:val="00776E96"/>
    <w:rsid w:val="007800C2"/>
    <w:rsid w:val="00780EDA"/>
    <w:rsid w:val="007846AF"/>
    <w:rsid w:val="007B5E76"/>
    <w:rsid w:val="007C05EC"/>
    <w:rsid w:val="007C576D"/>
    <w:rsid w:val="007C5E28"/>
    <w:rsid w:val="007D087F"/>
    <w:rsid w:val="007D14D8"/>
    <w:rsid w:val="007D58D1"/>
    <w:rsid w:val="007D60B4"/>
    <w:rsid w:val="007F1503"/>
    <w:rsid w:val="007F4340"/>
    <w:rsid w:val="0080539E"/>
    <w:rsid w:val="00811398"/>
    <w:rsid w:val="0081232A"/>
    <w:rsid w:val="00820498"/>
    <w:rsid w:val="0082384C"/>
    <w:rsid w:val="00827974"/>
    <w:rsid w:val="00831BD8"/>
    <w:rsid w:val="00831D42"/>
    <w:rsid w:val="008337CA"/>
    <w:rsid w:val="0083498E"/>
    <w:rsid w:val="008378CC"/>
    <w:rsid w:val="00851A3F"/>
    <w:rsid w:val="00860527"/>
    <w:rsid w:val="008665D4"/>
    <w:rsid w:val="00880F90"/>
    <w:rsid w:val="008861CA"/>
    <w:rsid w:val="00886701"/>
    <w:rsid w:val="008A1A7D"/>
    <w:rsid w:val="008A1E8D"/>
    <w:rsid w:val="008A67EB"/>
    <w:rsid w:val="008B6251"/>
    <w:rsid w:val="008C21CC"/>
    <w:rsid w:val="008C30C8"/>
    <w:rsid w:val="008D1E48"/>
    <w:rsid w:val="008E5B3F"/>
    <w:rsid w:val="008E649A"/>
    <w:rsid w:val="008F3727"/>
    <w:rsid w:val="008F58E4"/>
    <w:rsid w:val="00900A96"/>
    <w:rsid w:val="0090510D"/>
    <w:rsid w:val="00905A99"/>
    <w:rsid w:val="0090610B"/>
    <w:rsid w:val="00911FBC"/>
    <w:rsid w:val="00915E96"/>
    <w:rsid w:val="00916B2F"/>
    <w:rsid w:val="0092079B"/>
    <w:rsid w:val="00930E4D"/>
    <w:rsid w:val="009319DA"/>
    <w:rsid w:val="009331E4"/>
    <w:rsid w:val="009419F0"/>
    <w:rsid w:val="00943778"/>
    <w:rsid w:val="00950753"/>
    <w:rsid w:val="009569A6"/>
    <w:rsid w:val="0097489D"/>
    <w:rsid w:val="009804A0"/>
    <w:rsid w:val="0098458C"/>
    <w:rsid w:val="00984E8C"/>
    <w:rsid w:val="0099734B"/>
    <w:rsid w:val="009A23F6"/>
    <w:rsid w:val="009A24F6"/>
    <w:rsid w:val="009A6CE5"/>
    <w:rsid w:val="009B1933"/>
    <w:rsid w:val="009B1EB4"/>
    <w:rsid w:val="009B726D"/>
    <w:rsid w:val="009C60C7"/>
    <w:rsid w:val="009C6603"/>
    <w:rsid w:val="009C7342"/>
    <w:rsid w:val="009C7CE3"/>
    <w:rsid w:val="009D4BB9"/>
    <w:rsid w:val="009E629B"/>
    <w:rsid w:val="009F3012"/>
    <w:rsid w:val="009F399A"/>
    <w:rsid w:val="009F47FE"/>
    <w:rsid w:val="00A04713"/>
    <w:rsid w:val="00A06F65"/>
    <w:rsid w:val="00A10BD4"/>
    <w:rsid w:val="00A153FA"/>
    <w:rsid w:val="00A1691B"/>
    <w:rsid w:val="00A24220"/>
    <w:rsid w:val="00A24CD0"/>
    <w:rsid w:val="00A267A2"/>
    <w:rsid w:val="00A277C6"/>
    <w:rsid w:val="00A30F13"/>
    <w:rsid w:val="00A57968"/>
    <w:rsid w:val="00A62806"/>
    <w:rsid w:val="00A6460D"/>
    <w:rsid w:val="00A663F1"/>
    <w:rsid w:val="00A76FAB"/>
    <w:rsid w:val="00A840E9"/>
    <w:rsid w:val="00A862BF"/>
    <w:rsid w:val="00A95220"/>
    <w:rsid w:val="00A95C90"/>
    <w:rsid w:val="00A95D0E"/>
    <w:rsid w:val="00A97F49"/>
    <w:rsid w:val="00AA0315"/>
    <w:rsid w:val="00AA0475"/>
    <w:rsid w:val="00AA17D1"/>
    <w:rsid w:val="00AA43DF"/>
    <w:rsid w:val="00AC47A3"/>
    <w:rsid w:val="00AC4BE9"/>
    <w:rsid w:val="00AC6E0C"/>
    <w:rsid w:val="00AE2993"/>
    <w:rsid w:val="00AE49D1"/>
    <w:rsid w:val="00AE7073"/>
    <w:rsid w:val="00AF1EB2"/>
    <w:rsid w:val="00AF4517"/>
    <w:rsid w:val="00B02621"/>
    <w:rsid w:val="00B46468"/>
    <w:rsid w:val="00B53733"/>
    <w:rsid w:val="00B57A73"/>
    <w:rsid w:val="00B62B25"/>
    <w:rsid w:val="00B707F6"/>
    <w:rsid w:val="00B830B1"/>
    <w:rsid w:val="00B86D25"/>
    <w:rsid w:val="00BA51B3"/>
    <w:rsid w:val="00BA64C7"/>
    <w:rsid w:val="00BA71D5"/>
    <w:rsid w:val="00BC0F50"/>
    <w:rsid w:val="00BC3763"/>
    <w:rsid w:val="00BC4780"/>
    <w:rsid w:val="00BD34A3"/>
    <w:rsid w:val="00BE40F5"/>
    <w:rsid w:val="00C070EE"/>
    <w:rsid w:val="00C11EE5"/>
    <w:rsid w:val="00C14998"/>
    <w:rsid w:val="00C168D4"/>
    <w:rsid w:val="00C20C42"/>
    <w:rsid w:val="00C235EE"/>
    <w:rsid w:val="00C631F4"/>
    <w:rsid w:val="00C72E7A"/>
    <w:rsid w:val="00C8006F"/>
    <w:rsid w:val="00C811B2"/>
    <w:rsid w:val="00C82EED"/>
    <w:rsid w:val="00C91A8C"/>
    <w:rsid w:val="00C924C3"/>
    <w:rsid w:val="00C948FD"/>
    <w:rsid w:val="00C950D8"/>
    <w:rsid w:val="00C9600B"/>
    <w:rsid w:val="00C97B8D"/>
    <w:rsid w:val="00CB414A"/>
    <w:rsid w:val="00CC5F30"/>
    <w:rsid w:val="00CD0E41"/>
    <w:rsid w:val="00CD6024"/>
    <w:rsid w:val="00CD69B0"/>
    <w:rsid w:val="00CE1472"/>
    <w:rsid w:val="00CF77A0"/>
    <w:rsid w:val="00D048BB"/>
    <w:rsid w:val="00D10D98"/>
    <w:rsid w:val="00D2075D"/>
    <w:rsid w:val="00D21A56"/>
    <w:rsid w:val="00D36D53"/>
    <w:rsid w:val="00D47AB3"/>
    <w:rsid w:val="00D55EFD"/>
    <w:rsid w:val="00D56DE1"/>
    <w:rsid w:val="00D64F8A"/>
    <w:rsid w:val="00D73E7F"/>
    <w:rsid w:val="00D833DF"/>
    <w:rsid w:val="00DA43C7"/>
    <w:rsid w:val="00DA4B1F"/>
    <w:rsid w:val="00DA7629"/>
    <w:rsid w:val="00DB1571"/>
    <w:rsid w:val="00DC46CB"/>
    <w:rsid w:val="00DD1F2C"/>
    <w:rsid w:val="00DD73BF"/>
    <w:rsid w:val="00DF258D"/>
    <w:rsid w:val="00E02B5C"/>
    <w:rsid w:val="00E045AA"/>
    <w:rsid w:val="00E046E6"/>
    <w:rsid w:val="00E04B89"/>
    <w:rsid w:val="00E05C4C"/>
    <w:rsid w:val="00E05D67"/>
    <w:rsid w:val="00E13674"/>
    <w:rsid w:val="00E14662"/>
    <w:rsid w:val="00E2322F"/>
    <w:rsid w:val="00E43B85"/>
    <w:rsid w:val="00E43CDE"/>
    <w:rsid w:val="00E53267"/>
    <w:rsid w:val="00E54325"/>
    <w:rsid w:val="00E636A6"/>
    <w:rsid w:val="00E6472E"/>
    <w:rsid w:val="00E67A13"/>
    <w:rsid w:val="00E810E4"/>
    <w:rsid w:val="00E93212"/>
    <w:rsid w:val="00E946FC"/>
    <w:rsid w:val="00EA337E"/>
    <w:rsid w:val="00EB23D0"/>
    <w:rsid w:val="00EB5979"/>
    <w:rsid w:val="00ED109D"/>
    <w:rsid w:val="00ED200C"/>
    <w:rsid w:val="00ED6152"/>
    <w:rsid w:val="00ED63F1"/>
    <w:rsid w:val="00EE20F2"/>
    <w:rsid w:val="00EF315D"/>
    <w:rsid w:val="00EF3979"/>
    <w:rsid w:val="00F063E2"/>
    <w:rsid w:val="00F06405"/>
    <w:rsid w:val="00F06F1B"/>
    <w:rsid w:val="00F14E29"/>
    <w:rsid w:val="00F1570C"/>
    <w:rsid w:val="00F17CDF"/>
    <w:rsid w:val="00F17F90"/>
    <w:rsid w:val="00F20030"/>
    <w:rsid w:val="00F210C1"/>
    <w:rsid w:val="00F229F6"/>
    <w:rsid w:val="00F262B2"/>
    <w:rsid w:val="00F306A6"/>
    <w:rsid w:val="00F3125A"/>
    <w:rsid w:val="00F45A74"/>
    <w:rsid w:val="00F52555"/>
    <w:rsid w:val="00F61A45"/>
    <w:rsid w:val="00F620B1"/>
    <w:rsid w:val="00F66D1C"/>
    <w:rsid w:val="00F80143"/>
    <w:rsid w:val="00F826E6"/>
    <w:rsid w:val="00F82A37"/>
    <w:rsid w:val="00FA23C1"/>
    <w:rsid w:val="00FA7A3C"/>
    <w:rsid w:val="00FC74F5"/>
    <w:rsid w:val="00FD258B"/>
    <w:rsid w:val="00FD772A"/>
    <w:rsid w:val="00FF1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0227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21C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04B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36D5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21CC"/>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6505B8"/>
    <w:pPr>
      <w:ind w:left="720"/>
      <w:contextualSpacing/>
    </w:pPr>
  </w:style>
  <w:style w:type="character" w:customStyle="1" w:styleId="Heading2Char">
    <w:name w:val="Heading 2 Char"/>
    <w:basedOn w:val="DefaultParagraphFont"/>
    <w:link w:val="Heading2"/>
    <w:uiPriority w:val="9"/>
    <w:rsid w:val="00E04B8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36D53"/>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21670E"/>
    <w:rPr>
      <w:sz w:val="18"/>
      <w:szCs w:val="18"/>
    </w:rPr>
  </w:style>
  <w:style w:type="paragraph" w:styleId="CommentText">
    <w:name w:val="annotation text"/>
    <w:basedOn w:val="Normal"/>
    <w:link w:val="CommentTextChar"/>
    <w:uiPriority w:val="99"/>
    <w:semiHidden/>
    <w:unhideWhenUsed/>
    <w:rsid w:val="0021670E"/>
  </w:style>
  <w:style w:type="character" w:customStyle="1" w:styleId="CommentTextChar">
    <w:name w:val="Comment Text Char"/>
    <w:basedOn w:val="DefaultParagraphFont"/>
    <w:link w:val="CommentText"/>
    <w:uiPriority w:val="99"/>
    <w:semiHidden/>
    <w:rsid w:val="0021670E"/>
  </w:style>
  <w:style w:type="paragraph" w:styleId="CommentSubject">
    <w:name w:val="annotation subject"/>
    <w:basedOn w:val="CommentText"/>
    <w:next w:val="CommentText"/>
    <w:link w:val="CommentSubjectChar"/>
    <w:uiPriority w:val="99"/>
    <w:semiHidden/>
    <w:unhideWhenUsed/>
    <w:rsid w:val="0021670E"/>
    <w:rPr>
      <w:b/>
      <w:bCs/>
      <w:sz w:val="20"/>
      <w:szCs w:val="20"/>
    </w:rPr>
  </w:style>
  <w:style w:type="character" w:customStyle="1" w:styleId="CommentSubjectChar">
    <w:name w:val="Comment Subject Char"/>
    <w:basedOn w:val="CommentTextChar"/>
    <w:link w:val="CommentSubject"/>
    <w:uiPriority w:val="99"/>
    <w:semiHidden/>
    <w:rsid w:val="0021670E"/>
    <w:rPr>
      <w:b/>
      <w:bCs/>
      <w:sz w:val="20"/>
      <w:szCs w:val="20"/>
    </w:rPr>
  </w:style>
  <w:style w:type="paragraph" w:styleId="BalloonText">
    <w:name w:val="Balloon Text"/>
    <w:basedOn w:val="Normal"/>
    <w:link w:val="BalloonTextChar"/>
    <w:uiPriority w:val="99"/>
    <w:semiHidden/>
    <w:unhideWhenUsed/>
    <w:rsid w:val="002167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670E"/>
    <w:rPr>
      <w:rFonts w:ascii="Lucida Grande" w:hAnsi="Lucida Grande" w:cs="Lucida Grande"/>
      <w:sz w:val="18"/>
      <w:szCs w:val="18"/>
    </w:rPr>
  </w:style>
  <w:style w:type="paragraph" w:styleId="Revision">
    <w:name w:val="Revision"/>
    <w:hidden/>
    <w:uiPriority w:val="99"/>
    <w:semiHidden/>
    <w:rsid w:val="000A782A"/>
  </w:style>
  <w:style w:type="character" w:styleId="Hyperlink">
    <w:name w:val="Hyperlink"/>
    <w:basedOn w:val="DefaultParagraphFont"/>
    <w:uiPriority w:val="99"/>
    <w:unhideWhenUsed/>
    <w:rsid w:val="004B3340"/>
    <w:rPr>
      <w:color w:val="0000FF" w:themeColor="hyperlink"/>
      <w:u w:val="single"/>
    </w:rPr>
  </w:style>
  <w:style w:type="character" w:styleId="FollowedHyperlink">
    <w:name w:val="FollowedHyperlink"/>
    <w:basedOn w:val="DefaultParagraphFont"/>
    <w:uiPriority w:val="99"/>
    <w:semiHidden/>
    <w:unhideWhenUsed/>
    <w:rsid w:val="0063480C"/>
    <w:rPr>
      <w:color w:val="800080" w:themeColor="followedHyperlink"/>
      <w:u w:val="single"/>
    </w:rPr>
  </w:style>
  <w:style w:type="paragraph" w:styleId="TOC1">
    <w:name w:val="toc 1"/>
    <w:basedOn w:val="Normal"/>
    <w:next w:val="Normal"/>
    <w:autoRedefine/>
    <w:uiPriority w:val="39"/>
    <w:unhideWhenUsed/>
    <w:rsid w:val="00490185"/>
    <w:pPr>
      <w:spacing w:before="120"/>
    </w:pPr>
    <w:rPr>
      <w:rFonts w:asciiTheme="majorHAnsi" w:hAnsiTheme="majorHAnsi"/>
      <w:b/>
      <w:color w:val="548DD4"/>
    </w:rPr>
  </w:style>
  <w:style w:type="paragraph" w:styleId="TOC2">
    <w:name w:val="toc 2"/>
    <w:basedOn w:val="Normal"/>
    <w:next w:val="Normal"/>
    <w:autoRedefine/>
    <w:uiPriority w:val="39"/>
    <w:unhideWhenUsed/>
    <w:rsid w:val="00490185"/>
    <w:rPr>
      <w:sz w:val="22"/>
      <w:szCs w:val="22"/>
    </w:rPr>
  </w:style>
  <w:style w:type="paragraph" w:styleId="TOC3">
    <w:name w:val="toc 3"/>
    <w:basedOn w:val="Normal"/>
    <w:next w:val="Normal"/>
    <w:autoRedefine/>
    <w:uiPriority w:val="39"/>
    <w:unhideWhenUsed/>
    <w:rsid w:val="00490185"/>
    <w:pPr>
      <w:ind w:left="240"/>
    </w:pPr>
    <w:rPr>
      <w:i/>
      <w:sz w:val="22"/>
      <w:szCs w:val="22"/>
    </w:rPr>
  </w:style>
  <w:style w:type="paragraph" w:styleId="TOC4">
    <w:name w:val="toc 4"/>
    <w:basedOn w:val="Normal"/>
    <w:next w:val="Normal"/>
    <w:autoRedefine/>
    <w:uiPriority w:val="39"/>
    <w:unhideWhenUsed/>
    <w:rsid w:val="00490185"/>
    <w:pPr>
      <w:pBdr>
        <w:between w:val="double" w:sz="6" w:space="0" w:color="auto"/>
      </w:pBdr>
      <w:ind w:left="480"/>
    </w:pPr>
    <w:rPr>
      <w:sz w:val="20"/>
      <w:szCs w:val="20"/>
    </w:rPr>
  </w:style>
  <w:style w:type="paragraph" w:styleId="TOC5">
    <w:name w:val="toc 5"/>
    <w:basedOn w:val="Normal"/>
    <w:next w:val="Normal"/>
    <w:autoRedefine/>
    <w:uiPriority w:val="39"/>
    <w:unhideWhenUsed/>
    <w:rsid w:val="00490185"/>
    <w:pPr>
      <w:pBdr>
        <w:between w:val="double" w:sz="6" w:space="0" w:color="auto"/>
      </w:pBdr>
      <w:ind w:left="720"/>
    </w:pPr>
    <w:rPr>
      <w:sz w:val="20"/>
      <w:szCs w:val="20"/>
    </w:rPr>
  </w:style>
  <w:style w:type="paragraph" w:styleId="TOC6">
    <w:name w:val="toc 6"/>
    <w:basedOn w:val="Normal"/>
    <w:next w:val="Normal"/>
    <w:autoRedefine/>
    <w:uiPriority w:val="39"/>
    <w:unhideWhenUsed/>
    <w:rsid w:val="00490185"/>
    <w:pPr>
      <w:pBdr>
        <w:between w:val="double" w:sz="6" w:space="0" w:color="auto"/>
      </w:pBdr>
      <w:ind w:left="960"/>
    </w:pPr>
    <w:rPr>
      <w:sz w:val="20"/>
      <w:szCs w:val="20"/>
    </w:rPr>
  </w:style>
  <w:style w:type="paragraph" w:styleId="TOC7">
    <w:name w:val="toc 7"/>
    <w:basedOn w:val="Normal"/>
    <w:next w:val="Normal"/>
    <w:autoRedefine/>
    <w:uiPriority w:val="39"/>
    <w:unhideWhenUsed/>
    <w:rsid w:val="00490185"/>
    <w:pPr>
      <w:pBdr>
        <w:between w:val="double" w:sz="6" w:space="0" w:color="auto"/>
      </w:pBdr>
      <w:ind w:left="1200"/>
    </w:pPr>
    <w:rPr>
      <w:sz w:val="20"/>
      <w:szCs w:val="20"/>
    </w:rPr>
  </w:style>
  <w:style w:type="paragraph" w:styleId="TOC8">
    <w:name w:val="toc 8"/>
    <w:basedOn w:val="Normal"/>
    <w:next w:val="Normal"/>
    <w:autoRedefine/>
    <w:uiPriority w:val="39"/>
    <w:unhideWhenUsed/>
    <w:rsid w:val="00490185"/>
    <w:pPr>
      <w:pBdr>
        <w:between w:val="double" w:sz="6" w:space="0" w:color="auto"/>
      </w:pBdr>
      <w:ind w:left="1440"/>
    </w:pPr>
    <w:rPr>
      <w:sz w:val="20"/>
      <w:szCs w:val="20"/>
    </w:rPr>
  </w:style>
  <w:style w:type="paragraph" w:styleId="TOC9">
    <w:name w:val="toc 9"/>
    <w:basedOn w:val="Normal"/>
    <w:next w:val="Normal"/>
    <w:autoRedefine/>
    <w:uiPriority w:val="39"/>
    <w:unhideWhenUsed/>
    <w:rsid w:val="00490185"/>
    <w:pPr>
      <w:pBdr>
        <w:between w:val="double" w:sz="6" w:space="0" w:color="auto"/>
      </w:pBdr>
      <w:ind w:left="1680"/>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21C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04B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36D5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21CC"/>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6505B8"/>
    <w:pPr>
      <w:ind w:left="720"/>
      <w:contextualSpacing/>
    </w:pPr>
  </w:style>
  <w:style w:type="character" w:customStyle="1" w:styleId="Heading2Char">
    <w:name w:val="Heading 2 Char"/>
    <w:basedOn w:val="DefaultParagraphFont"/>
    <w:link w:val="Heading2"/>
    <w:uiPriority w:val="9"/>
    <w:rsid w:val="00E04B8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36D53"/>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21670E"/>
    <w:rPr>
      <w:sz w:val="18"/>
      <w:szCs w:val="18"/>
    </w:rPr>
  </w:style>
  <w:style w:type="paragraph" w:styleId="CommentText">
    <w:name w:val="annotation text"/>
    <w:basedOn w:val="Normal"/>
    <w:link w:val="CommentTextChar"/>
    <w:uiPriority w:val="99"/>
    <w:semiHidden/>
    <w:unhideWhenUsed/>
    <w:rsid w:val="0021670E"/>
  </w:style>
  <w:style w:type="character" w:customStyle="1" w:styleId="CommentTextChar">
    <w:name w:val="Comment Text Char"/>
    <w:basedOn w:val="DefaultParagraphFont"/>
    <w:link w:val="CommentText"/>
    <w:uiPriority w:val="99"/>
    <w:semiHidden/>
    <w:rsid w:val="0021670E"/>
  </w:style>
  <w:style w:type="paragraph" w:styleId="CommentSubject">
    <w:name w:val="annotation subject"/>
    <w:basedOn w:val="CommentText"/>
    <w:next w:val="CommentText"/>
    <w:link w:val="CommentSubjectChar"/>
    <w:uiPriority w:val="99"/>
    <w:semiHidden/>
    <w:unhideWhenUsed/>
    <w:rsid w:val="0021670E"/>
    <w:rPr>
      <w:b/>
      <w:bCs/>
      <w:sz w:val="20"/>
      <w:szCs w:val="20"/>
    </w:rPr>
  </w:style>
  <w:style w:type="character" w:customStyle="1" w:styleId="CommentSubjectChar">
    <w:name w:val="Comment Subject Char"/>
    <w:basedOn w:val="CommentTextChar"/>
    <w:link w:val="CommentSubject"/>
    <w:uiPriority w:val="99"/>
    <w:semiHidden/>
    <w:rsid w:val="0021670E"/>
    <w:rPr>
      <w:b/>
      <w:bCs/>
      <w:sz w:val="20"/>
      <w:szCs w:val="20"/>
    </w:rPr>
  </w:style>
  <w:style w:type="paragraph" w:styleId="BalloonText">
    <w:name w:val="Balloon Text"/>
    <w:basedOn w:val="Normal"/>
    <w:link w:val="BalloonTextChar"/>
    <w:uiPriority w:val="99"/>
    <w:semiHidden/>
    <w:unhideWhenUsed/>
    <w:rsid w:val="002167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670E"/>
    <w:rPr>
      <w:rFonts w:ascii="Lucida Grande" w:hAnsi="Lucida Grande" w:cs="Lucida Grande"/>
      <w:sz w:val="18"/>
      <w:szCs w:val="18"/>
    </w:rPr>
  </w:style>
  <w:style w:type="paragraph" w:styleId="Revision">
    <w:name w:val="Revision"/>
    <w:hidden/>
    <w:uiPriority w:val="99"/>
    <w:semiHidden/>
    <w:rsid w:val="000A782A"/>
  </w:style>
  <w:style w:type="character" w:styleId="Hyperlink">
    <w:name w:val="Hyperlink"/>
    <w:basedOn w:val="DefaultParagraphFont"/>
    <w:uiPriority w:val="99"/>
    <w:unhideWhenUsed/>
    <w:rsid w:val="004B3340"/>
    <w:rPr>
      <w:color w:val="0000FF" w:themeColor="hyperlink"/>
      <w:u w:val="single"/>
    </w:rPr>
  </w:style>
  <w:style w:type="character" w:styleId="FollowedHyperlink">
    <w:name w:val="FollowedHyperlink"/>
    <w:basedOn w:val="DefaultParagraphFont"/>
    <w:uiPriority w:val="99"/>
    <w:semiHidden/>
    <w:unhideWhenUsed/>
    <w:rsid w:val="0063480C"/>
    <w:rPr>
      <w:color w:val="800080" w:themeColor="followedHyperlink"/>
      <w:u w:val="single"/>
    </w:rPr>
  </w:style>
  <w:style w:type="paragraph" w:styleId="TOC1">
    <w:name w:val="toc 1"/>
    <w:basedOn w:val="Normal"/>
    <w:next w:val="Normal"/>
    <w:autoRedefine/>
    <w:uiPriority w:val="39"/>
    <w:unhideWhenUsed/>
    <w:rsid w:val="00490185"/>
    <w:pPr>
      <w:spacing w:before="120"/>
    </w:pPr>
    <w:rPr>
      <w:rFonts w:asciiTheme="majorHAnsi" w:hAnsiTheme="majorHAnsi"/>
      <w:b/>
      <w:color w:val="548DD4"/>
    </w:rPr>
  </w:style>
  <w:style w:type="paragraph" w:styleId="TOC2">
    <w:name w:val="toc 2"/>
    <w:basedOn w:val="Normal"/>
    <w:next w:val="Normal"/>
    <w:autoRedefine/>
    <w:uiPriority w:val="39"/>
    <w:unhideWhenUsed/>
    <w:rsid w:val="00490185"/>
    <w:rPr>
      <w:sz w:val="22"/>
      <w:szCs w:val="22"/>
    </w:rPr>
  </w:style>
  <w:style w:type="paragraph" w:styleId="TOC3">
    <w:name w:val="toc 3"/>
    <w:basedOn w:val="Normal"/>
    <w:next w:val="Normal"/>
    <w:autoRedefine/>
    <w:uiPriority w:val="39"/>
    <w:unhideWhenUsed/>
    <w:rsid w:val="00490185"/>
    <w:pPr>
      <w:ind w:left="240"/>
    </w:pPr>
    <w:rPr>
      <w:i/>
      <w:sz w:val="22"/>
      <w:szCs w:val="22"/>
    </w:rPr>
  </w:style>
  <w:style w:type="paragraph" w:styleId="TOC4">
    <w:name w:val="toc 4"/>
    <w:basedOn w:val="Normal"/>
    <w:next w:val="Normal"/>
    <w:autoRedefine/>
    <w:uiPriority w:val="39"/>
    <w:unhideWhenUsed/>
    <w:rsid w:val="00490185"/>
    <w:pPr>
      <w:pBdr>
        <w:between w:val="double" w:sz="6" w:space="0" w:color="auto"/>
      </w:pBdr>
      <w:ind w:left="480"/>
    </w:pPr>
    <w:rPr>
      <w:sz w:val="20"/>
      <w:szCs w:val="20"/>
    </w:rPr>
  </w:style>
  <w:style w:type="paragraph" w:styleId="TOC5">
    <w:name w:val="toc 5"/>
    <w:basedOn w:val="Normal"/>
    <w:next w:val="Normal"/>
    <w:autoRedefine/>
    <w:uiPriority w:val="39"/>
    <w:unhideWhenUsed/>
    <w:rsid w:val="00490185"/>
    <w:pPr>
      <w:pBdr>
        <w:between w:val="double" w:sz="6" w:space="0" w:color="auto"/>
      </w:pBdr>
      <w:ind w:left="720"/>
    </w:pPr>
    <w:rPr>
      <w:sz w:val="20"/>
      <w:szCs w:val="20"/>
    </w:rPr>
  </w:style>
  <w:style w:type="paragraph" w:styleId="TOC6">
    <w:name w:val="toc 6"/>
    <w:basedOn w:val="Normal"/>
    <w:next w:val="Normal"/>
    <w:autoRedefine/>
    <w:uiPriority w:val="39"/>
    <w:unhideWhenUsed/>
    <w:rsid w:val="00490185"/>
    <w:pPr>
      <w:pBdr>
        <w:between w:val="double" w:sz="6" w:space="0" w:color="auto"/>
      </w:pBdr>
      <w:ind w:left="960"/>
    </w:pPr>
    <w:rPr>
      <w:sz w:val="20"/>
      <w:szCs w:val="20"/>
    </w:rPr>
  </w:style>
  <w:style w:type="paragraph" w:styleId="TOC7">
    <w:name w:val="toc 7"/>
    <w:basedOn w:val="Normal"/>
    <w:next w:val="Normal"/>
    <w:autoRedefine/>
    <w:uiPriority w:val="39"/>
    <w:unhideWhenUsed/>
    <w:rsid w:val="00490185"/>
    <w:pPr>
      <w:pBdr>
        <w:between w:val="double" w:sz="6" w:space="0" w:color="auto"/>
      </w:pBdr>
      <w:ind w:left="1200"/>
    </w:pPr>
    <w:rPr>
      <w:sz w:val="20"/>
      <w:szCs w:val="20"/>
    </w:rPr>
  </w:style>
  <w:style w:type="paragraph" w:styleId="TOC8">
    <w:name w:val="toc 8"/>
    <w:basedOn w:val="Normal"/>
    <w:next w:val="Normal"/>
    <w:autoRedefine/>
    <w:uiPriority w:val="39"/>
    <w:unhideWhenUsed/>
    <w:rsid w:val="00490185"/>
    <w:pPr>
      <w:pBdr>
        <w:between w:val="double" w:sz="6" w:space="0" w:color="auto"/>
      </w:pBdr>
      <w:ind w:left="1440"/>
    </w:pPr>
    <w:rPr>
      <w:sz w:val="20"/>
      <w:szCs w:val="20"/>
    </w:rPr>
  </w:style>
  <w:style w:type="paragraph" w:styleId="TOC9">
    <w:name w:val="toc 9"/>
    <w:basedOn w:val="Normal"/>
    <w:next w:val="Normal"/>
    <w:autoRedefine/>
    <w:uiPriority w:val="39"/>
    <w:unhideWhenUsed/>
    <w:rsid w:val="00490185"/>
    <w:pPr>
      <w:pBdr>
        <w:between w:val="double" w:sz="6" w:space="0" w:color="auto"/>
      </w:pBd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173539">
      <w:bodyDiv w:val="1"/>
      <w:marLeft w:val="0"/>
      <w:marRight w:val="0"/>
      <w:marTop w:val="0"/>
      <w:marBottom w:val="0"/>
      <w:divBdr>
        <w:top w:val="none" w:sz="0" w:space="0" w:color="auto"/>
        <w:left w:val="none" w:sz="0" w:space="0" w:color="auto"/>
        <w:bottom w:val="none" w:sz="0" w:space="0" w:color="auto"/>
        <w:right w:val="none" w:sz="0" w:space="0" w:color="auto"/>
      </w:divBdr>
    </w:div>
    <w:div w:id="458695109">
      <w:bodyDiv w:val="1"/>
      <w:marLeft w:val="0"/>
      <w:marRight w:val="0"/>
      <w:marTop w:val="0"/>
      <w:marBottom w:val="0"/>
      <w:divBdr>
        <w:top w:val="none" w:sz="0" w:space="0" w:color="auto"/>
        <w:left w:val="none" w:sz="0" w:space="0" w:color="auto"/>
        <w:bottom w:val="none" w:sz="0" w:space="0" w:color="auto"/>
        <w:right w:val="none" w:sz="0" w:space="0" w:color="auto"/>
      </w:divBdr>
    </w:div>
    <w:div w:id="1081028730">
      <w:bodyDiv w:val="1"/>
      <w:marLeft w:val="0"/>
      <w:marRight w:val="0"/>
      <w:marTop w:val="0"/>
      <w:marBottom w:val="0"/>
      <w:divBdr>
        <w:top w:val="none" w:sz="0" w:space="0" w:color="auto"/>
        <w:left w:val="none" w:sz="0" w:space="0" w:color="auto"/>
        <w:bottom w:val="none" w:sz="0" w:space="0" w:color="auto"/>
        <w:right w:val="none" w:sz="0" w:space="0" w:color="auto"/>
      </w:divBdr>
    </w:div>
    <w:div w:id="20393814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comments" Target="comments.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C8DA4-B075-C34E-83C4-F3D387CA6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15</Pages>
  <Words>4917</Words>
  <Characters>28027</Characters>
  <Application>Microsoft Macintosh Word</Application>
  <DocSecurity>0</DocSecurity>
  <Lines>233</Lines>
  <Paragraphs>65</Paragraphs>
  <ScaleCrop>false</ScaleCrop>
  <HeadingPairs>
    <vt:vector size="6" baseType="variant">
      <vt:variant>
        <vt:lpstr>Titre</vt:lpstr>
      </vt:variant>
      <vt:variant>
        <vt:i4>1</vt:i4>
      </vt:variant>
      <vt:variant>
        <vt:lpstr>Title</vt:lpstr>
      </vt:variant>
      <vt:variant>
        <vt:i4>1</vt:i4>
      </vt:variant>
      <vt:variant>
        <vt:lpstr>Headings</vt:lpstr>
      </vt:variant>
      <vt:variant>
        <vt:i4>26</vt:i4>
      </vt:variant>
    </vt:vector>
  </HeadingPairs>
  <TitlesOfParts>
    <vt:vector size="28" baseType="lpstr">
      <vt:lpstr/>
      <vt:lpstr/>
      <vt:lpstr>mPOS Android App Security</vt:lpstr>
      <vt:lpstr>Introduction</vt:lpstr>
      <vt:lpstr>About security in applications</vt:lpstr>
      <vt:lpstr>Differences and similarities between our mobile POS and a banking application</vt:lpstr>
      <vt:lpstr>Android’s openness and it’s implication on security</vt:lpstr>
      <vt:lpstr>    Rooting</vt:lpstr>
      <vt:lpstr>    Self-signed applications installation and permissions</vt:lpstr>
      <vt:lpstr>    Configuration locking</vt:lpstr>
      <vt:lpstr>State of the art of Android’s security</vt:lpstr>
      <vt:lpstr>    How to make Android more closed</vt:lpstr>
      <vt:lpstr>    Known security holes</vt:lpstr>
      <vt:lpstr>Application tampering/interception and detection</vt:lpstr>
      <vt:lpstr>    Software</vt:lpstr>
      <vt:lpstr>        Input</vt:lpstr>
      <vt:lpstr>        User output</vt:lpstr>
      <vt:lpstr>        Backend output (communication)</vt:lpstr>
      <vt:lpstr>        Internal logic</vt:lpstr>
      <vt:lpstr>    Hardware</vt:lpstr>
      <vt:lpstr>Embedded secure element and trust</vt:lpstr>
      <vt:lpstr>Secureboot, TPM and chain of trust</vt:lpstr>
      <vt:lpstr>Access control</vt:lpstr>
      <vt:lpstr>Detection of post-release breaches and reaction plan</vt:lpstr>
      <vt:lpstr>Effort needed to hack the mobile mPos</vt:lpstr>
      <vt:lpstr>Quick comparison of iOS, BlackBerry, Windows Phone/RT and Android</vt:lpstr>
      <vt:lpstr>Conclusion</vt:lpstr>
      <vt:lpstr/>
    </vt:vector>
  </TitlesOfParts>
  <Company/>
  <LinksUpToDate>false</LinksUpToDate>
  <CharactersWithSpaces>32879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dc:creator>
  <cp:keywords/>
  <dc:description/>
  <cp:lastModifiedBy>Sebastien Fontaine</cp:lastModifiedBy>
  <cp:revision>4</cp:revision>
  <dcterms:created xsi:type="dcterms:W3CDTF">2013-10-25T19:20:00Z</dcterms:created>
  <dcterms:modified xsi:type="dcterms:W3CDTF">2013-10-25T20:36:00Z</dcterms:modified>
</cp:coreProperties>
</file>